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437437" w14:textId="77777777" w:rsidR="0000044E" w:rsidRPr="005714CF" w:rsidRDefault="00172414">
      <w:pPr>
        <w:pStyle w:val="rtecenter"/>
        <w:spacing w:before="60" w:beforeAutospacing="0" w:after="60" w:afterAutospacing="0" w:line="288" w:lineRule="auto"/>
        <w:jc w:val="center"/>
        <w:rPr>
          <w:rStyle w:val="Strong"/>
          <w:rFonts w:asciiTheme="majorHAnsi" w:hAnsiTheme="majorHAnsi" w:cstheme="majorHAnsi"/>
          <w:sz w:val="32"/>
          <w:szCs w:val="32"/>
          <w:rPrChange w:id="0" w:author="Trang Pham" w:date="2023-05-16T11:16:00Z">
            <w:rPr>
              <w:rStyle w:val="Strong"/>
              <w:rFonts w:ascii="Calibri" w:hAnsi="Calibri" w:cs="Calibri"/>
              <w:sz w:val="22"/>
              <w:szCs w:val="22"/>
            </w:rPr>
          </w:rPrChange>
        </w:rPr>
      </w:pPr>
      <w:r w:rsidRPr="005714CF">
        <w:rPr>
          <w:rStyle w:val="Strong"/>
          <w:rFonts w:asciiTheme="majorHAnsi" w:hAnsiTheme="majorHAnsi" w:cstheme="majorHAnsi"/>
          <w:sz w:val="32"/>
          <w:szCs w:val="32"/>
          <w:rPrChange w:id="1" w:author="Trang Pham" w:date="2023-05-16T11:16:00Z">
            <w:rPr>
              <w:rStyle w:val="Strong"/>
            </w:rPr>
          </w:rPrChange>
        </w:rPr>
        <w:t>PHỤ LỤC 03</w:t>
      </w:r>
    </w:p>
    <w:p w14:paraId="52CE2FD5" w14:textId="77777777" w:rsidR="0000044E" w:rsidRPr="009750EB" w:rsidRDefault="00172414">
      <w:pPr>
        <w:pStyle w:val="rtecenter"/>
        <w:spacing w:before="60" w:beforeAutospacing="0" w:after="60" w:afterAutospacing="0" w:line="288" w:lineRule="auto"/>
        <w:jc w:val="center"/>
        <w:rPr>
          <w:rStyle w:val="Strong"/>
          <w:rFonts w:asciiTheme="majorHAnsi" w:hAnsiTheme="majorHAnsi" w:cstheme="majorHAnsi"/>
          <w:rPrChange w:id="2" w:author="Trang Pham" w:date="2023-05-16T11:13:00Z">
            <w:rPr>
              <w:rStyle w:val="Strong"/>
            </w:rPr>
          </w:rPrChange>
        </w:rPr>
      </w:pPr>
      <w:r w:rsidRPr="009750EB">
        <w:rPr>
          <w:rStyle w:val="Strong"/>
          <w:rFonts w:asciiTheme="majorHAnsi" w:hAnsiTheme="majorHAnsi" w:cstheme="majorHAnsi"/>
          <w:rPrChange w:id="3" w:author="Trang Pham" w:date="2023-05-16T11:13:00Z">
            <w:rPr>
              <w:rStyle w:val="Strong"/>
            </w:rPr>
          </w:rPrChange>
        </w:rPr>
        <w:t xml:space="preserve"> BẢO TRÌ TÍNH NĂNG THÔNG BÁO CHO WEBSITE VÀ APPS</w:t>
      </w:r>
    </w:p>
    <w:p w14:paraId="4B0DCDA7" w14:textId="77777777" w:rsidR="0000044E" w:rsidRPr="009750EB" w:rsidRDefault="00172414">
      <w:pPr>
        <w:pStyle w:val="rtecenter"/>
        <w:shd w:val="clear" w:color="auto" w:fill="FFFFFF"/>
        <w:spacing w:before="60" w:beforeAutospacing="0" w:after="60" w:afterAutospacing="0" w:line="288" w:lineRule="auto"/>
        <w:jc w:val="center"/>
        <w:rPr>
          <w:rStyle w:val="Strong"/>
          <w:rFonts w:asciiTheme="majorHAnsi" w:hAnsiTheme="majorHAnsi" w:cstheme="majorHAnsi"/>
          <w:rPrChange w:id="4" w:author="Trang Pham" w:date="2023-05-16T11:13:00Z">
            <w:rPr>
              <w:rStyle w:val="Strong"/>
            </w:rPr>
          </w:rPrChange>
        </w:rPr>
      </w:pPr>
      <w:r w:rsidRPr="009750EB">
        <w:rPr>
          <w:rStyle w:val="Strong"/>
          <w:rFonts w:asciiTheme="majorHAnsi" w:hAnsiTheme="majorHAnsi" w:cstheme="majorHAnsi"/>
          <w:rPrChange w:id="5" w:author="Trang Pham" w:date="2023-05-16T11:13:00Z">
            <w:rPr>
              <w:rStyle w:val="Strong"/>
            </w:rPr>
          </w:rPrChange>
        </w:rPr>
        <w:t xml:space="preserve">(Đây là một phần không thể tách rời của </w:t>
      </w:r>
    </w:p>
    <w:p w14:paraId="6B976040" w14:textId="77777777" w:rsidR="0000044E" w:rsidRPr="009750EB" w:rsidRDefault="00172414">
      <w:pPr>
        <w:spacing w:before="60" w:after="60" w:line="288" w:lineRule="auto"/>
        <w:jc w:val="center"/>
        <w:rPr>
          <w:rStyle w:val="Strong"/>
          <w:rFonts w:asciiTheme="majorHAnsi" w:hAnsiTheme="majorHAnsi" w:cstheme="majorHAnsi"/>
          <w:sz w:val="24"/>
          <w:szCs w:val="24"/>
          <w:rPrChange w:id="6" w:author="Trang Pham" w:date="2023-05-16T11:13:00Z">
            <w:rPr>
              <w:rStyle w:val="Strong"/>
              <w:rFonts w:ascii="Times New Roman" w:hAnsi="Times New Roman" w:cs="Times New Roman"/>
              <w:sz w:val="24"/>
              <w:szCs w:val="24"/>
            </w:rPr>
          </w:rPrChange>
        </w:rPr>
      </w:pPr>
      <w:r w:rsidRPr="009750EB">
        <w:rPr>
          <w:rStyle w:val="Strong"/>
          <w:rFonts w:asciiTheme="majorHAnsi" w:hAnsiTheme="majorHAnsi" w:cstheme="majorHAnsi"/>
          <w:sz w:val="24"/>
          <w:szCs w:val="24"/>
          <w:rPrChange w:id="7" w:author="Trang Pham" w:date="2023-05-16T11:13:00Z">
            <w:rPr>
              <w:rStyle w:val="Strong"/>
              <w:rFonts w:ascii="Times New Roman" w:hAnsi="Times New Roman" w:cs="Times New Roman"/>
              <w:sz w:val="24"/>
              <w:szCs w:val="24"/>
            </w:rPr>
          </w:rPrChange>
        </w:rPr>
        <w:t xml:space="preserve">Hợp đồng số: </w:t>
      </w:r>
      <w:bookmarkStart w:id="8" w:name="_Hlk55981681"/>
      <w:r w:rsidRPr="009750EB">
        <w:rPr>
          <w:rStyle w:val="Strong"/>
          <w:rFonts w:asciiTheme="majorHAnsi" w:hAnsiTheme="majorHAnsi" w:cstheme="majorHAnsi"/>
          <w:color w:val="000000"/>
          <w:sz w:val="24"/>
          <w:szCs w:val="24"/>
          <w:rPrChange w:id="9" w:author="Trang Pham" w:date="2023-05-16T11:13:00Z">
            <w:rPr>
              <w:rStyle w:val="Strong"/>
              <w:rFonts w:ascii="Times New Roman" w:hAnsi="Times New Roman" w:cs="Times New Roman"/>
              <w:color w:val="000000"/>
              <w:sz w:val="24"/>
              <w:szCs w:val="24"/>
            </w:rPr>
          </w:rPrChange>
        </w:rPr>
        <w:t>16.</w:t>
      </w:r>
      <w:r w:rsidRPr="009750EB">
        <w:rPr>
          <w:rFonts w:asciiTheme="majorHAnsi" w:hAnsiTheme="majorHAnsi" w:cstheme="majorHAnsi"/>
          <w:b/>
          <w:bCs/>
          <w:color w:val="000000"/>
          <w:sz w:val="24"/>
          <w:szCs w:val="24"/>
          <w:shd w:val="clear" w:color="auto" w:fill="FFFFFF"/>
          <w:rPrChange w:id="10" w:author="Trang Pham" w:date="2023-05-16T11:13:00Z">
            <w:rPr>
              <w:rFonts w:ascii="Times New Roman" w:hAnsi="Times New Roman" w:cs="Times New Roman"/>
              <w:b/>
              <w:bCs/>
              <w:color w:val="000000"/>
              <w:sz w:val="24"/>
              <w:szCs w:val="24"/>
              <w:shd w:val="clear" w:color="auto" w:fill="FFFFFF"/>
            </w:rPr>
          </w:rPrChange>
        </w:rPr>
        <w:t>11.2021/WEB/HOASEN/MGA</w:t>
      </w:r>
      <w:bookmarkEnd w:id="8"/>
      <w:r w:rsidRPr="009750EB">
        <w:rPr>
          <w:rFonts w:asciiTheme="majorHAnsi" w:hAnsiTheme="majorHAnsi" w:cstheme="majorHAnsi"/>
          <w:b/>
          <w:bCs/>
          <w:color w:val="000000"/>
          <w:sz w:val="24"/>
          <w:szCs w:val="24"/>
          <w:shd w:val="clear" w:color="auto" w:fill="FFFFFF"/>
          <w:rPrChange w:id="11" w:author="Trang Pham" w:date="2023-05-16T11:13:00Z">
            <w:rPr>
              <w:rFonts w:ascii="Times New Roman" w:hAnsi="Times New Roman" w:cs="Times New Roman"/>
              <w:b/>
              <w:bCs/>
              <w:color w:val="000000"/>
              <w:sz w:val="24"/>
              <w:szCs w:val="24"/>
              <w:shd w:val="clear" w:color="auto" w:fill="FFFFFF"/>
            </w:rPr>
          </w:rPrChange>
        </w:rPr>
        <w:t xml:space="preserve"> ngày 16/11/2021)</w:t>
      </w:r>
    </w:p>
    <w:p w14:paraId="29545643" w14:textId="77777777" w:rsidR="0000044E" w:rsidRPr="009750EB" w:rsidRDefault="00172414">
      <w:pPr>
        <w:pStyle w:val="rtecenter"/>
        <w:spacing w:before="60" w:beforeAutospacing="0" w:after="60" w:afterAutospacing="0" w:line="288" w:lineRule="auto"/>
        <w:jc w:val="center"/>
        <w:rPr>
          <w:rFonts w:asciiTheme="majorHAnsi" w:hAnsiTheme="majorHAnsi" w:cstheme="majorHAnsi"/>
          <w:i/>
          <w:iCs/>
          <w:rPrChange w:id="12" w:author="Trang Pham" w:date="2023-05-16T11:13:00Z">
            <w:rPr>
              <w:i/>
              <w:iCs/>
            </w:rPr>
          </w:rPrChange>
        </w:rPr>
      </w:pPr>
      <w:r w:rsidRPr="009750EB">
        <w:rPr>
          <w:rFonts w:asciiTheme="majorHAnsi" w:hAnsiTheme="majorHAnsi" w:cstheme="majorHAnsi"/>
          <w:i/>
          <w:iCs/>
          <w:rPrChange w:id="13" w:author="Trang Pham" w:date="2023-05-16T11:13:00Z">
            <w:rPr>
              <w:i/>
              <w:iCs/>
            </w:rPr>
          </w:rPrChange>
        </w:rPr>
        <w:tab/>
      </w:r>
    </w:p>
    <w:p w14:paraId="237E081B" w14:textId="77777777" w:rsidR="0000044E" w:rsidRPr="009750EB" w:rsidRDefault="00172414">
      <w:pPr>
        <w:spacing w:before="60" w:after="60" w:line="288" w:lineRule="auto"/>
        <w:jc w:val="both"/>
        <w:rPr>
          <w:rFonts w:asciiTheme="majorHAnsi" w:hAnsiTheme="majorHAnsi" w:cstheme="majorHAnsi"/>
          <w:i/>
          <w:sz w:val="24"/>
          <w:szCs w:val="24"/>
          <w:rPrChange w:id="14" w:author="Trang Pham" w:date="2023-05-16T11:13:00Z">
            <w:rPr>
              <w:rFonts w:ascii="Times New Roman" w:hAnsi="Times New Roman" w:cs="Times New Roman"/>
              <w:i/>
              <w:sz w:val="24"/>
              <w:szCs w:val="24"/>
            </w:rPr>
          </w:rPrChange>
        </w:rPr>
      </w:pPr>
      <w:bookmarkStart w:id="15" w:name="_Hlk58405557"/>
      <w:r w:rsidRPr="009750EB">
        <w:rPr>
          <w:rFonts w:asciiTheme="majorHAnsi" w:hAnsiTheme="majorHAnsi" w:cstheme="majorHAnsi"/>
          <w:i/>
          <w:sz w:val="24"/>
          <w:szCs w:val="24"/>
          <w:rPrChange w:id="16" w:author="Trang Pham" w:date="2023-05-16T11:13:00Z">
            <w:rPr>
              <w:rFonts w:ascii="Times New Roman" w:hAnsi="Times New Roman" w:cs="Times New Roman"/>
              <w:i/>
              <w:sz w:val="24"/>
              <w:szCs w:val="24"/>
            </w:rPr>
          </w:rPrChange>
        </w:rPr>
        <w:t xml:space="preserve">Phụ lục Hợp đồng được ký kết ngày 13 tháng 03 năm 2023 giữa: </w:t>
      </w:r>
    </w:p>
    <w:p w14:paraId="3509BD64" w14:textId="77777777" w:rsidR="0000044E" w:rsidRPr="009750EB" w:rsidRDefault="0000044E">
      <w:pPr>
        <w:spacing w:before="60" w:after="60" w:line="288" w:lineRule="auto"/>
        <w:jc w:val="both"/>
        <w:rPr>
          <w:rFonts w:asciiTheme="majorHAnsi" w:hAnsiTheme="majorHAnsi" w:cstheme="majorHAnsi"/>
          <w:b/>
          <w:sz w:val="24"/>
          <w:szCs w:val="24"/>
          <w:rPrChange w:id="17" w:author="Trang Pham" w:date="2023-05-16T11:13:00Z">
            <w:rPr>
              <w:rFonts w:ascii="Times New Roman" w:hAnsi="Times New Roman" w:cs="Times New Roman"/>
              <w:b/>
              <w:sz w:val="24"/>
              <w:szCs w:val="24"/>
            </w:rPr>
          </w:rPrChange>
        </w:rPr>
      </w:pPr>
    </w:p>
    <w:p w14:paraId="51B3670A" w14:textId="77777777" w:rsidR="0000044E" w:rsidRPr="009750EB" w:rsidRDefault="00172414">
      <w:pPr>
        <w:spacing w:before="60" w:after="60" w:line="288" w:lineRule="auto"/>
        <w:jc w:val="both"/>
        <w:rPr>
          <w:rFonts w:asciiTheme="majorHAnsi" w:hAnsiTheme="majorHAnsi" w:cstheme="majorHAnsi"/>
          <w:b/>
          <w:sz w:val="24"/>
          <w:szCs w:val="24"/>
          <w:rPrChange w:id="18" w:author="Trang Pham" w:date="2023-05-16T11:13:00Z">
            <w:rPr>
              <w:rFonts w:ascii="Times New Roman" w:hAnsi="Times New Roman" w:cs="Times New Roman"/>
              <w:b/>
              <w:sz w:val="24"/>
              <w:szCs w:val="24"/>
            </w:rPr>
          </w:rPrChange>
        </w:rPr>
      </w:pPr>
      <w:r w:rsidRPr="009750EB">
        <w:rPr>
          <w:rFonts w:asciiTheme="majorHAnsi" w:hAnsiTheme="majorHAnsi" w:cstheme="majorHAnsi"/>
          <w:b/>
          <w:sz w:val="24"/>
          <w:szCs w:val="24"/>
          <w:rPrChange w:id="19" w:author="Trang Pham" w:date="2023-05-16T11:13:00Z">
            <w:rPr>
              <w:rFonts w:ascii="Times New Roman" w:hAnsi="Times New Roman" w:cs="Times New Roman"/>
              <w:b/>
              <w:sz w:val="24"/>
              <w:szCs w:val="24"/>
            </w:rPr>
          </w:rPrChange>
        </w:rPr>
        <w:t>Bên A: BÊN SỬ DỤNG DỊCH VỤ</w:t>
      </w:r>
    </w:p>
    <w:p w14:paraId="6A84CFEF" w14:textId="77777777" w:rsidR="0000044E" w:rsidRPr="009750EB" w:rsidRDefault="00172414">
      <w:pPr>
        <w:shd w:val="clear" w:color="auto" w:fill="FFFFFF"/>
        <w:spacing w:before="60" w:after="60" w:line="288" w:lineRule="auto"/>
        <w:jc w:val="both"/>
        <w:rPr>
          <w:rFonts w:asciiTheme="majorHAnsi" w:hAnsiTheme="majorHAnsi" w:cstheme="majorHAnsi"/>
          <w:sz w:val="24"/>
          <w:szCs w:val="24"/>
          <w:rPrChange w:id="20" w:author="Trang Pham" w:date="2023-05-16T11:13:00Z">
            <w:rPr>
              <w:rFonts w:ascii="Times New Roman" w:hAnsi="Times New Roman" w:cs="Times New Roman"/>
              <w:sz w:val="24"/>
              <w:szCs w:val="24"/>
            </w:rPr>
          </w:rPrChange>
        </w:rPr>
      </w:pPr>
      <w:r w:rsidRPr="009750EB">
        <w:rPr>
          <w:rFonts w:asciiTheme="majorHAnsi" w:hAnsiTheme="majorHAnsi" w:cstheme="majorHAnsi"/>
          <w:sz w:val="24"/>
          <w:szCs w:val="24"/>
          <w:rPrChange w:id="21" w:author="Trang Pham" w:date="2023-05-16T11:13:00Z">
            <w:rPr>
              <w:rFonts w:ascii="Times New Roman" w:hAnsi="Times New Roman" w:cs="Times New Roman"/>
              <w:sz w:val="24"/>
              <w:szCs w:val="24"/>
            </w:rPr>
          </w:rPrChange>
        </w:rPr>
        <w:t xml:space="preserve">Tên doanh nghiệp: </w:t>
      </w:r>
      <w:r w:rsidRPr="009750EB">
        <w:rPr>
          <w:rFonts w:asciiTheme="majorHAnsi" w:hAnsiTheme="majorHAnsi" w:cstheme="majorHAnsi"/>
          <w:b/>
          <w:bCs/>
          <w:spacing w:val="6"/>
          <w:sz w:val="24"/>
          <w:szCs w:val="24"/>
          <w:rPrChange w:id="22" w:author="Trang Pham" w:date="2023-05-16T11:13:00Z">
            <w:rPr>
              <w:rFonts w:ascii="Times New Roman" w:hAnsi="Times New Roman" w:cs="Times New Roman"/>
              <w:b/>
              <w:bCs/>
              <w:spacing w:val="6"/>
              <w:sz w:val="24"/>
              <w:szCs w:val="24"/>
            </w:rPr>
          </w:rPrChange>
        </w:rPr>
        <w:t>CÔNG TY CỔ PHẦN TẬP ĐOÀN HOA SEN</w:t>
      </w:r>
    </w:p>
    <w:p w14:paraId="0429F3D9" w14:textId="77777777" w:rsidR="0000044E" w:rsidRPr="009750EB" w:rsidRDefault="00172414">
      <w:pPr>
        <w:spacing w:before="60" w:after="60" w:line="288" w:lineRule="auto"/>
        <w:jc w:val="both"/>
        <w:rPr>
          <w:rFonts w:asciiTheme="majorHAnsi" w:hAnsiTheme="majorHAnsi" w:cstheme="majorHAnsi"/>
          <w:sz w:val="24"/>
          <w:szCs w:val="24"/>
          <w:lang w:val="nl-NL"/>
          <w:rPrChange w:id="23" w:author="Trang Pham" w:date="2023-05-16T11:13:00Z">
            <w:rPr>
              <w:rFonts w:ascii="Times New Roman" w:hAnsi="Times New Roman" w:cs="Times New Roman"/>
              <w:sz w:val="24"/>
              <w:szCs w:val="24"/>
              <w:lang w:val="nl-NL"/>
            </w:rPr>
          </w:rPrChange>
        </w:rPr>
        <w:pPrChange w:id="24" w:author="Tran Duy Khoa" w:date="2023-05-15T11:06:00Z">
          <w:pPr>
            <w:spacing w:before="60" w:after="60" w:line="288" w:lineRule="auto"/>
            <w:ind w:left="1440" w:hanging="1440"/>
            <w:jc w:val="both"/>
          </w:pPr>
        </w:pPrChange>
      </w:pPr>
      <w:r w:rsidRPr="009750EB">
        <w:rPr>
          <w:rFonts w:asciiTheme="majorHAnsi" w:hAnsiTheme="majorHAnsi" w:cstheme="majorHAnsi"/>
          <w:sz w:val="24"/>
          <w:szCs w:val="24"/>
          <w:rPrChange w:id="25" w:author="Trang Pham" w:date="2023-05-16T11:13:00Z">
            <w:rPr>
              <w:rFonts w:ascii="Times New Roman" w:hAnsi="Times New Roman" w:cs="Times New Roman"/>
              <w:sz w:val="24"/>
              <w:szCs w:val="24"/>
            </w:rPr>
          </w:rPrChange>
        </w:rPr>
        <w:t>Địa chỉ</w:t>
      </w:r>
      <w:ins w:id="26" w:author="Tran Duy Khoa" w:date="2023-05-15T11:06:00Z">
        <w:r w:rsidR="00AE5C12" w:rsidRPr="009750EB">
          <w:rPr>
            <w:rFonts w:asciiTheme="majorHAnsi" w:hAnsiTheme="majorHAnsi" w:cstheme="majorHAnsi"/>
            <w:sz w:val="24"/>
            <w:szCs w:val="24"/>
            <w:rPrChange w:id="27" w:author="Trang Pham" w:date="2023-05-16T11:13:00Z">
              <w:rPr>
                <w:rFonts w:ascii="Times New Roman" w:hAnsi="Times New Roman" w:cs="Times New Roman"/>
                <w:sz w:val="24"/>
                <w:szCs w:val="24"/>
              </w:rPr>
            </w:rPrChange>
          </w:rPr>
          <w:tab/>
        </w:r>
      </w:ins>
      <w:r w:rsidRPr="009750EB">
        <w:rPr>
          <w:rFonts w:asciiTheme="majorHAnsi" w:hAnsiTheme="majorHAnsi" w:cstheme="majorHAnsi"/>
          <w:sz w:val="24"/>
          <w:szCs w:val="24"/>
          <w:rPrChange w:id="28" w:author="Trang Pham" w:date="2023-05-16T11:13:00Z">
            <w:rPr>
              <w:rFonts w:ascii="Times New Roman" w:hAnsi="Times New Roman" w:cs="Times New Roman"/>
              <w:sz w:val="24"/>
              <w:szCs w:val="24"/>
            </w:rPr>
          </w:rPrChange>
        </w:rPr>
        <w:tab/>
        <w:t xml:space="preserve">: </w:t>
      </w:r>
      <w:r w:rsidRPr="009750EB">
        <w:rPr>
          <w:rFonts w:asciiTheme="majorHAnsi" w:hAnsiTheme="majorHAnsi" w:cstheme="majorHAnsi"/>
          <w:spacing w:val="6"/>
          <w:sz w:val="24"/>
          <w:szCs w:val="24"/>
          <w:rPrChange w:id="29" w:author="Trang Pham" w:date="2023-05-16T11:13:00Z">
            <w:rPr>
              <w:rFonts w:ascii="Times New Roman" w:hAnsi="Times New Roman" w:cs="Times New Roman"/>
              <w:spacing w:val="6"/>
              <w:sz w:val="24"/>
              <w:szCs w:val="24"/>
            </w:rPr>
          </w:rPrChange>
        </w:rPr>
        <w:t>Số 09 Đại lộ Thống Nhất, Khu Công nghiệp Sóng Thần II, Phường Dĩ An, Thành phố Dĩ An, Tỉnh Bình Dương, Việt Nam</w:t>
      </w:r>
    </w:p>
    <w:p w14:paraId="587C6E26" w14:textId="77777777" w:rsidR="0000044E" w:rsidRPr="009750EB" w:rsidRDefault="00172414">
      <w:pPr>
        <w:spacing w:before="60" w:after="60" w:line="288" w:lineRule="auto"/>
        <w:jc w:val="both"/>
        <w:rPr>
          <w:rFonts w:asciiTheme="majorHAnsi" w:hAnsiTheme="majorHAnsi" w:cstheme="majorHAnsi"/>
          <w:sz w:val="24"/>
          <w:szCs w:val="24"/>
          <w:lang w:val="nl-NL"/>
          <w:rPrChange w:id="30" w:author="Trang Pham" w:date="2023-05-16T11:13:00Z">
            <w:rPr>
              <w:rFonts w:ascii="Times New Roman" w:hAnsi="Times New Roman" w:cs="Times New Roman"/>
              <w:sz w:val="24"/>
              <w:szCs w:val="24"/>
              <w:lang w:val="nl-NL"/>
            </w:rPr>
          </w:rPrChange>
        </w:rPr>
      </w:pPr>
      <w:r w:rsidRPr="009750EB">
        <w:rPr>
          <w:rFonts w:asciiTheme="majorHAnsi" w:hAnsiTheme="majorHAnsi" w:cstheme="majorHAnsi"/>
          <w:sz w:val="24"/>
          <w:szCs w:val="24"/>
          <w:lang w:val="nl-NL"/>
          <w:rPrChange w:id="31" w:author="Trang Pham" w:date="2023-05-16T11:13:00Z">
            <w:rPr>
              <w:rFonts w:ascii="Times New Roman" w:hAnsi="Times New Roman" w:cs="Times New Roman"/>
              <w:sz w:val="24"/>
              <w:szCs w:val="24"/>
              <w:lang w:val="nl-NL"/>
            </w:rPr>
          </w:rPrChange>
        </w:rPr>
        <w:t>Số điện thoại</w:t>
      </w:r>
      <w:r w:rsidRPr="009750EB">
        <w:rPr>
          <w:rFonts w:asciiTheme="majorHAnsi" w:hAnsiTheme="majorHAnsi" w:cstheme="majorHAnsi"/>
          <w:sz w:val="24"/>
          <w:szCs w:val="24"/>
          <w:lang w:val="nl-NL"/>
          <w:rPrChange w:id="32" w:author="Trang Pham" w:date="2023-05-16T11:13:00Z">
            <w:rPr>
              <w:rFonts w:ascii="Times New Roman" w:hAnsi="Times New Roman" w:cs="Times New Roman"/>
              <w:sz w:val="24"/>
              <w:szCs w:val="24"/>
              <w:lang w:val="nl-NL"/>
            </w:rPr>
          </w:rPrChange>
        </w:rPr>
        <w:tab/>
        <w:t xml:space="preserve">: </w:t>
      </w:r>
      <w:r w:rsidRPr="009750EB">
        <w:rPr>
          <w:rFonts w:asciiTheme="majorHAnsi" w:hAnsiTheme="majorHAnsi" w:cstheme="majorHAnsi"/>
          <w:spacing w:val="6"/>
          <w:sz w:val="24"/>
          <w:szCs w:val="24"/>
          <w:lang w:val="nl-NL"/>
          <w:rPrChange w:id="33" w:author="Trang Pham" w:date="2023-05-16T11:13:00Z">
            <w:rPr>
              <w:rFonts w:ascii="Times New Roman" w:hAnsi="Times New Roman" w:cs="Times New Roman"/>
              <w:spacing w:val="6"/>
              <w:sz w:val="24"/>
              <w:szCs w:val="24"/>
              <w:lang w:val="nl-NL"/>
            </w:rPr>
          </w:rPrChange>
        </w:rPr>
        <w:t>0274 3790 955</w:t>
      </w:r>
    </w:p>
    <w:p w14:paraId="389A88FD" w14:textId="77777777" w:rsidR="0000044E" w:rsidRPr="009750EB" w:rsidRDefault="00172414">
      <w:pPr>
        <w:spacing w:before="60" w:after="60" w:line="288" w:lineRule="auto"/>
        <w:jc w:val="both"/>
        <w:rPr>
          <w:rFonts w:asciiTheme="majorHAnsi" w:hAnsiTheme="majorHAnsi" w:cstheme="majorHAnsi"/>
          <w:sz w:val="24"/>
          <w:szCs w:val="24"/>
          <w:lang w:val="nl-NL"/>
          <w:rPrChange w:id="34" w:author="Trang Pham" w:date="2023-05-16T11:13:00Z">
            <w:rPr>
              <w:rFonts w:ascii="Times New Roman" w:hAnsi="Times New Roman" w:cs="Times New Roman"/>
              <w:sz w:val="24"/>
              <w:szCs w:val="24"/>
              <w:lang w:val="nl-NL"/>
            </w:rPr>
          </w:rPrChange>
        </w:rPr>
      </w:pPr>
      <w:r w:rsidRPr="009750EB">
        <w:rPr>
          <w:rFonts w:asciiTheme="majorHAnsi" w:hAnsiTheme="majorHAnsi" w:cstheme="majorHAnsi"/>
          <w:sz w:val="24"/>
          <w:szCs w:val="24"/>
          <w:lang w:val="nl-NL"/>
          <w:rPrChange w:id="35" w:author="Trang Pham" w:date="2023-05-16T11:13:00Z">
            <w:rPr>
              <w:rFonts w:ascii="Times New Roman" w:hAnsi="Times New Roman" w:cs="Times New Roman"/>
              <w:sz w:val="24"/>
              <w:szCs w:val="24"/>
              <w:lang w:val="nl-NL"/>
            </w:rPr>
          </w:rPrChange>
        </w:rPr>
        <w:t>Mã số thuế</w:t>
      </w:r>
      <w:r w:rsidRPr="009750EB">
        <w:rPr>
          <w:rFonts w:asciiTheme="majorHAnsi" w:hAnsiTheme="majorHAnsi" w:cstheme="majorHAnsi"/>
          <w:sz w:val="24"/>
          <w:szCs w:val="24"/>
          <w:lang w:val="nl-NL"/>
          <w:rPrChange w:id="36" w:author="Trang Pham" w:date="2023-05-16T11:13:00Z">
            <w:rPr>
              <w:rFonts w:ascii="Times New Roman" w:hAnsi="Times New Roman" w:cs="Times New Roman"/>
              <w:sz w:val="24"/>
              <w:szCs w:val="24"/>
              <w:lang w:val="nl-NL"/>
            </w:rPr>
          </w:rPrChange>
        </w:rPr>
        <w:tab/>
        <w:t xml:space="preserve">: </w:t>
      </w:r>
      <w:r w:rsidRPr="009750EB">
        <w:rPr>
          <w:rFonts w:asciiTheme="majorHAnsi" w:hAnsiTheme="majorHAnsi" w:cstheme="majorHAnsi"/>
          <w:spacing w:val="6"/>
          <w:sz w:val="24"/>
          <w:szCs w:val="24"/>
          <w:lang w:val="nl-NL"/>
          <w:rPrChange w:id="37" w:author="Trang Pham" w:date="2023-05-16T11:13:00Z">
            <w:rPr>
              <w:rFonts w:ascii="Times New Roman" w:hAnsi="Times New Roman" w:cs="Times New Roman"/>
              <w:spacing w:val="6"/>
              <w:sz w:val="24"/>
              <w:szCs w:val="24"/>
              <w:lang w:val="nl-NL"/>
            </w:rPr>
          </w:rPrChange>
        </w:rPr>
        <w:t>3700381324</w:t>
      </w:r>
    </w:p>
    <w:p w14:paraId="1B861BF1" w14:textId="77777777" w:rsidR="0000044E" w:rsidRPr="009750EB" w:rsidRDefault="00172414">
      <w:pPr>
        <w:spacing w:before="60" w:after="60" w:line="288" w:lineRule="auto"/>
        <w:rPr>
          <w:rFonts w:asciiTheme="majorHAnsi" w:hAnsiTheme="majorHAnsi" w:cstheme="majorHAnsi"/>
          <w:color w:val="000000"/>
          <w:sz w:val="24"/>
          <w:szCs w:val="24"/>
          <w:lang w:val="nl-NL"/>
          <w:rPrChange w:id="38" w:author="Trang Pham" w:date="2023-05-16T11:13:00Z">
            <w:rPr>
              <w:rFonts w:ascii="Times New Roman" w:hAnsi="Times New Roman" w:cs="Times New Roman"/>
              <w:color w:val="000000"/>
              <w:sz w:val="24"/>
              <w:szCs w:val="24"/>
              <w:highlight w:val="yellow"/>
              <w:lang w:val="nl-NL"/>
            </w:rPr>
          </w:rPrChange>
        </w:rPr>
      </w:pPr>
      <w:r w:rsidRPr="009750EB">
        <w:rPr>
          <w:rFonts w:asciiTheme="majorHAnsi" w:hAnsiTheme="majorHAnsi" w:cstheme="majorHAnsi"/>
          <w:sz w:val="24"/>
          <w:szCs w:val="24"/>
          <w:lang w:val="nl-NL"/>
          <w:rPrChange w:id="39" w:author="Trang Pham" w:date="2023-05-16T11:13:00Z">
            <w:rPr>
              <w:rFonts w:ascii="Times New Roman" w:hAnsi="Times New Roman" w:cs="Times New Roman"/>
              <w:sz w:val="24"/>
              <w:szCs w:val="24"/>
              <w:highlight w:val="yellow"/>
              <w:lang w:val="nl-NL"/>
            </w:rPr>
          </w:rPrChange>
        </w:rPr>
        <w:t>Đại diện bởi</w:t>
      </w:r>
      <w:r w:rsidRPr="009750EB">
        <w:rPr>
          <w:rFonts w:asciiTheme="majorHAnsi" w:hAnsiTheme="majorHAnsi" w:cstheme="majorHAnsi"/>
          <w:sz w:val="24"/>
          <w:szCs w:val="24"/>
          <w:lang w:val="nl-NL"/>
          <w:rPrChange w:id="40" w:author="Trang Pham" w:date="2023-05-16T11:13:00Z">
            <w:rPr>
              <w:rFonts w:ascii="Times New Roman" w:hAnsi="Times New Roman" w:cs="Times New Roman"/>
              <w:sz w:val="24"/>
              <w:szCs w:val="24"/>
              <w:highlight w:val="yellow"/>
              <w:lang w:val="nl-NL"/>
            </w:rPr>
          </w:rPrChange>
        </w:rPr>
        <w:tab/>
        <w:t>:</w:t>
      </w:r>
      <w:r w:rsidRPr="009750EB">
        <w:rPr>
          <w:rFonts w:asciiTheme="majorHAnsi" w:hAnsiTheme="majorHAnsi" w:cstheme="majorHAnsi"/>
          <w:spacing w:val="6"/>
          <w:sz w:val="24"/>
          <w:szCs w:val="24"/>
          <w:lang w:val="nl-NL"/>
          <w:rPrChange w:id="41" w:author="Trang Pham" w:date="2023-05-16T11:13:00Z">
            <w:rPr>
              <w:rFonts w:ascii="Times New Roman" w:hAnsi="Times New Roman" w:cs="Times New Roman"/>
              <w:spacing w:val="6"/>
              <w:sz w:val="24"/>
              <w:szCs w:val="24"/>
              <w:highlight w:val="yellow"/>
              <w:lang w:val="nl-NL"/>
            </w:rPr>
          </w:rPrChange>
        </w:rPr>
        <w:t xml:space="preserve"> </w:t>
      </w:r>
      <w:ins w:id="42" w:author="Tran Duy Khoa" w:date="2023-05-15T11:04:00Z">
        <w:r w:rsidR="00AE5C12" w:rsidRPr="009750EB">
          <w:rPr>
            <w:rFonts w:asciiTheme="majorHAnsi" w:hAnsiTheme="majorHAnsi" w:cstheme="majorHAnsi"/>
            <w:spacing w:val="6"/>
            <w:sz w:val="24"/>
            <w:szCs w:val="24"/>
            <w:lang w:val="nl-NL"/>
            <w:rPrChange w:id="43" w:author="Trang Pham" w:date="2023-05-16T11:13:00Z">
              <w:rPr>
                <w:rFonts w:ascii="Times New Roman" w:hAnsi="Times New Roman" w:cs="Times New Roman"/>
                <w:spacing w:val="6"/>
                <w:sz w:val="24"/>
                <w:szCs w:val="24"/>
                <w:lang w:val="nl-NL"/>
              </w:rPr>
            </w:rPrChange>
          </w:rPr>
          <w:t xml:space="preserve">Ông </w:t>
        </w:r>
        <w:r w:rsidR="00AE5C12" w:rsidRPr="009750EB">
          <w:rPr>
            <w:rFonts w:asciiTheme="majorHAnsi" w:hAnsiTheme="majorHAnsi" w:cstheme="majorHAnsi"/>
            <w:b/>
            <w:spacing w:val="6"/>
            <w:sz w:val="24"/>
            <w:szCs w:val="24"/>
            <w:lang w:val="nl-NL"/>
            <w:rPrChange w:id="44" w:author="Trang Pham" w:date="2023-05-16T11:13:00Z">
              <w:rPr>
                <w:rFonts w:ascii="Times New Roman" w:hAnsi="Times New Roman" w:cs="Times New Roman"/>
                <w:spacing w:val="6"/>
                <w:sz w:val="24"/>
                <w:szCs w:val="24"/>
                <w:lang w:val="nl-NL"/>
              </w:rPr>
            </w:rPrChange>
          </w:rPr>
          <w:t>NGUYỄN TẤN HÒA</w:t>
        </w:r>
      </w:ins>
      <w:r w:rsidRPr="009750EB">
        <w:rPr>
          <w:rFonts w:asciiTheme="majorHAnsi" w:hAnsiTheme="majorHAnsi" w:cstheme="majorHAnsi"/>
          <w:sz w:val="24"/>
          <w:szCs w:val="24"/>
          <w:lang w:val="nl-NL"/>
          <w:rPrChange w:id="45" w:author="Trang Pham" w:date="2023-05-16T11:13:00Z">
            <w:rPr>
              <w:rFonts w:ascii="Times New Roman" w:hAnsi="Times New Roman" w:cs="Times New Roman"/>
              <w:sz w:val="24"/>
              <w:szCs w:val="24"/>
              <w:highlight w:val="yellow"/>
              <w:lang w:val="nl-NL"/>
            </w:rPr>
          </w:rPrChange>
        </w:rPr>
        <w:tab/>
      </w:r>
      <w:r w:rsidRPr="009750EB">
        <w:rPr>
          <w:rFonts w:asciiTheme="majorHAnsi" w:hAnsiTheme="majorHAnsi" w:cstheme="majorHAnsi"/>
          <w:sz w:val="24"/>
          <w:szCs w:val="24"/>
          <w:lang w:val="nl-NL"/>
          <w:rPrChange w:id="46" w:author="Trang Pham" w:date="2023-05-16T11:13:00Z">
            <w:rPr>
              <w:rFonts w:ascii="Times New Roman" w:hAnsi="Times New Roman" w:cs="Times New Roman"/>
              <w:sz w:val="24"/>
              <w:szCs w:val="24"/>
              <w:highlight w:val="yellow"/>
            </w:rPr>
          </w:rPrChange>
        </w:rPr>
        <w:tab/>
      </w:r>
      <w:del w:id="47" w:author="Tran Duy Khoa" w:date="2023-05-15T11:04:00Z">
        <w:r w:rsidRPr="009750EB" w:rsidDel="00AE5C12">
          <w:rPr>
            <w:rFonts w:asciiTheme="majorHAnsi" w:hAnsiTheme="majorHAnsi" w:cstheme="majorHAnsi"/>
            <w:sz w:val="24"/>
            <w:szCs w:val="24"/>
            <w:lang w:val="nl-NL"/>
            <w:rPrChange w:id="48" w:author="Trang Pham" w:date="2023-05-16T11:13:00Z">
              <w:rPr>
                <w:rFonts w:ascii="Times New Roman" w:hAnsi="Times New Roman" w:cs="Times New Roman"/>
                <w:sz w:val="24"/>
                <w:szCs w:val="24"/>
                <w:highlight w:val="yellow"/>
              </w:rPr>
            </w:rPrChange>
          </w:rPr>
          <w:tab/>
        </w:r>
        <w:r w:rsidRPr="009750EB" w:rsidDel="00AE5C12">
          <w:rPr>
            <w:rFonts w:asciiTheme="majorHAnsi" w:hAnsiTheme="majorHAnsi" w:cstheme="majorHAnsi"/>
            <w:sz w:val="24"/>
            <w:szCs w:val="24"/>
            <w:lang w:val="nl-NL"/>
            <w:rPrChange w:id="49" w:author="Trang Pham" w:date="2023-05-16T11:13:00Z">
              <w:rPr>
                <w:rFonts w:ascii="Times New Roman" w:hAnsi="Times New Roman" w:cs="Times New Roman"/>
                <w:sz w:val="24"/>
                <w:szCs w:val="24"/>
                <w:highlight w:val="yellow"/>
              </w:rPr>
            </w:rPrChange>
          </w:rPr>
          <w:tab/>
        </w:r>
        <w:r w:rsidRPr="009750EB" w:rsidDel="00AE5C12">
          <w:rPr>
            <w:rFonts w:asciiTheme="majorHAnsi" w:hAnsiTheme="majorHAnsi" w:cstheme="majorHAnsi"/>
            <w:sz w:val="24"/>
            <w:szCs w:val="24"/>
            <w:lang w:val="nl-NL"/>
            <w:rPrChange w:id="50" w:author="Trang Pham" w:date="2023-05-16T11:13:00Z">
              <w:rPr>
                <w:rFonts w:ascii="Times New Roman" w:hAnsi="Times New Roman" w:cs="Times New Roman"/>
                <w:sz w:val="24"/>
                <w:szCs w:val="24"/>
                <w:highlight w:val="yellow"/>
              </w:rPr>
            </w:rPrChange>
          </w:rPr>
          <w:tab/>
        </w:r>
        <w:r w:rsidRPr="009750EB" w:rsidDel="00AE5C12">
          <w:rPr>
            <w:rFonts w:asciiTheme="majorHAnsi" w:hAnsiTheme="majorHAnsi" w:cstheme="majorHAnsi"/>
            <w:sz w:val="24"/>
            <w:szCs w:val="24"/>
            <w:lang w:val="nl-NL"/>
            <w:rPrChange w:id="51" w:author="Trang Pham" w:date="2023-05-16T11:13:00Z">
              <w:rPr>
                <w:rFonts w:ascii="Times New Roman" w:hAnsi="Times New Roman" w:cs="Times New Roman"/>
                <w:sz w:val="24"/>
                <w:szCs w:val="24"/>
                <w:highlight w:val="yellow"/>
              </w:rPr>
            </w:rPrChange>
          </w:rPr>
          <w:tab/>
        </w:r>
      </w:del>
      <w:r w:rsidRPr="009750EB">
        <w:rPr>
          <w:rFonts w:asciiTheme="majorHAnsi" w:hAnsiTheme="majorHAnsi" w:cstheme="majorHAnsi"/>
          <w:sz w:val="24"/>
          <w:szCs w:val="24"/>
          <w:lang w:val="nl-NL"/>
          <w:rPrChange w:id="52" w:author="Trang Pham" w:date="2023-05-16T11:13:00Z">
            <w:rPr>
              <w:rFonts w:ascii="Times New Roman" w:hAnsi="Times New Roman" w:cs="Times New Roman"/>
              <w:sz w:val="24"/>
              <w:szCs w:val="24"/>
              <w:highlight w:val="yellow"/>
              <w:lang w:val="nl-NL"/>
            </w:rPr>
          </w:rPrChange>
        </w:rPr>
        <w:t xml:space="preserve">Chức vụ: </w:t>
      </w:r>
      <w:ins w:id="53" w:author="Tran Duy Khoa" w:date="2023-05-15T11:04:00Z">
        <w:r w:rsidR="00AE5C12" w:rsidRPr="009750EB">
          <w:rPr>
            <w:rFonts w:asciiTheme="majorHAnsi" w:hAnsiTheme="majorHAnsi" w:cstheme="majorHAnsi"/>
            <w:b/>
            <w:sz w:val="24"/>
            <w:szCs w:val="24"/>
            <w:lang w:val="nl-NL"/>
            <w:rPrChange w:id="54" w:author="Trang Pham" w:date="2023-05-16T11:13:00Z">
              <w:rPr>
                <w:rFonts w:ascii="Times New Roman" w:hAnsi="Times New Roman" w:cs="Times New Roman"/>
                <w:sz w:val="24"/>
                <w:szCs w:val="24"/>
                <w:lang w:val="nl-NL"/>
              </w:rPr>
            </w:rPrChange>
          </w:rPr>
          <w:t>Phó Tổng Giám Đốc</w:t>
        </w:r>
      </w:ins>
      <w:del w:id="55" w:author="Tran Duy Khoa" w:date="2023-05-15T11:04:00Z">
        <w:r w:rsidRPr="009750EB" w:rsidDel="00AE5C12">
          <w:rPr>
            <w:rFonts w:asciiTheme="majorHAnsi" w:hAnsiTheme="majorHAnsi" w:cstheme="majorHAnsi"/>
            <w:sz w:val="24"/>
            <w:szCs w:val="24"/>
            <w:lang w:val="nl-NL"/>
            <w:rPrChange w:id="56" w:author="Trang Pham" w:date="2023-05-16T11:13:00Z">
              <w:rPr>
                <w:rFonts w:ascii="Times New Roman" w:hAnsi="Times New Roman" w:cs="Times New Roman"/>
                <w:sz w:val="24"/>
                <w:szCs w:val="24"/>
                <w:highlight w:val="yellow"/>
                <w:lang w:val="nl-NL"/>
              </w:rPr>
            </w:rPrChange>
          </w:rPr>
          <w:delText xml:space="preserve"> </w:delText>
        </w:r>
      </w:del>
    </w:p>
    <w:p w14:paraId="02EAB1B7" w14:textId="77777777" w:rsidR="0000044E" w:rsidRPr="009750EB" w:rsidRDefault="0000044E">
      <w:pPr>
        <w:spacing w:before="60" w:after="60" w:line="288" w:lineRule="auto"/>
        <w:jc w:val="both"/>
        <w:rPr>
          <w:rFonts w:asciiTheme="majorHAnsi" w:hAnsiTheme="majorHAnsi" w:cstheme="majorHAnsi"/>
          <w:sz w:val="24"/>
          <w:szCs w:val="24"/>
          <w:lang w:val="nl-NL"/>
          <w:rPrChange w:id="57" w:author="Trang Pham" w:date="2023-05-16T11:13:00Z">
            <w:rPr>
              <w:rFonts w:ascii="Times New Roman" w:hAnsi="Times New Roman" w:cs="Times New Roman"/>
              <w:sz w:val="24"/>
              <w:szCs w:val="24"/>
              <w:lang w:val="nl-NL"/>
            </w:rPr>
          </w:rPrChange>
        </w:rPr>
      </w:pPr>
    </w:p>
    <w:p w14:paraId="00B05FB3" w14:textId="77777777" w:rsidR="0000044E" w:rsidRPr="009750EB" w:rsidRDefault="00172414">
      <w:pPr>
        <w:spacing w:before="60" w:after="60" w:line="288" w:lineRule="auto"/>
        <w:ind w:left="1440" w:hanging="1440"/>
        <w:jc w:val="both"/>
        <w:rPr>
          <w:rFonts w:asciiTheme="majorHAnsi" w:hAnsiTheme="majorHAnsi" w:cstheme="majorHAnsi"/>
          <w:b/>
          <w:sz w:val="24"/>
          <w:szCs w:val="24"/>
          <w:lang w:val="nl-NL"/>
          <w:rPrChange w:id="58" w:author="Trang Pham" w:date="2023-05-16T11:13:00Z">
            <w:rPr>
              <w:rFonts w:ascii="Times New Roman" w:hAnsi="Times New Roman" w:cs="Times New Roman"/>
              <w:b/>
              <w:sz w:val="24"/>
              <w:szCs w:val="24"/>
              <w:lang w:val="nl-NL"/>
            </w:rPr>
          </w:rPrChange>
        </w:rPr>
      </w:pPr>
      <w:r w:rsidRPr="009750EB">
        <w:rPr>
          <w:rFonts w:asciiTheme="majorHAnsi" w:hAnsiTheme="majorHAnsi" w:cstheme="majorHAnsi"/>
          <w:b/>
          <w:sz w:val="24"/>
          <w:szCs w:val="24"/>
          <w:lang w:val="nl-NL"/>
          <w:rPrChange w:id="59" w:author="Trang Pham" w:date="2023-05-16T11:13:00Z">
            <w:rPr>
              <w:rFonts w:ascii="Times New Roman" w:hAnsi="Times New Roman" w:cs="Times New Roman"/>
              <w:b/>
              <w:sz w:val="24"/>
              <w:szCs w:val="24"/>
              <w:lang w:val="nl-NL"/>
            </w:rPr>
          </w:rPrChange>
        </w:rPr>
        <w:t xml:space="preserve">Bên B: BÊN </w:t>
      </w:r>
      <w:r w:rsidRPr="009750EB">
        <w:rPr>
          <w:rFonts w:asciiTheme="majorHAnsi" w:hAnsiTheme="majorHAnsi" w:cstheme="majorHAnsi"/>
          <w:b/>
          <w:sz w:val="24"/>
          <w:szCs w:val="24"/>
          <w:lang w:val="vi-VN"/>
          <w:rPrChange w:id="60" w:author="Trang Pham" w:date="2023-05-16T11:13:00Z">
            <w:rPr>
              <w:rFonts w:ascii="Times New Roman" w:hAnsi="Times New Roman" w:cs="Times New Roman"/>
              <w:b/>
              <w:sz w:val="24"/>
              <w:szCs w:val="24"/>
              <w:lang w:val="vi-VN"/>
            </w:rPr>
          </w:rPrChange>
        </w:rPr>
        <w:t>CUNG CẤP</w:t>
      </w:r>
      <w:r w:rsidRPr="009750EB">
        <w:rPr>
          <w:rFonts w:asciiTheme="majorHAnsi" w:hAnsiTheme="majorHAnsi" w:cstheme="majorHAnsi"/>
          <w:b/>
          <w:sz w:val="24"/>
          <w:szCs w:val="24"/>
          <w:lang w:val="nl-NL"/>
          <w:rPrChange w:id="61" w:author="Trang Pham" w:date="2023-05-16T11:13:00Z">
            <w:rPr>
              <w:rFonts w:ascii="Times New Roman" w:hAnsi="Times New Roman" w:cs="Times New Roman"/>
              <w:b/>
              <w:sz w:val="24"/>
              <w:szCs w:val="24"/>
              <w:lang w:val="nl-NL"/>
            </w:rPr>
          </w:rPrChange>
        </w:rPr>
        <w:t xml:space="preserve"> DỊCH VỤ</w:t>
      </w:r>
    </w:p>
    <w:p w14:paraId="0953FB93" w14:textId="77777777" w:rsidR="0000044E" w:rsidRPr="009750EB" w:rsidRDefault="00172414">
      <w:pPr>
        <w:spacing w:before="60" w:after="60" w:line="288" w:lineRule="auto"/>
        <w:jc w:val="both"/>
        <w:rPr>
          <w:rFonts w:asciiTheme="majorHAnsi" w:hAnsiTheme="majorHAnsi" w:cstheme="majorHAnsi"/>
          <w:b/>
          <w:sz w:val="24"/>
          <w:szCs w:val="24"/>
          <w:lang w:val="nl-NL"/>
          <w:rPrChange w:id="62" w:author="Trang Pham" w:date="2023-05-16T11:13:00Z">
            <w:rPr>
              <w:rFonts w:ascii="Times New Roman" w:hAnsi="Times New Roman" w:cs="Times New Roman"/>
              <w:b/>
              <w:sz w:val="24"/>
              <w:szCs w:val="24"/>
              <w:lang w:val="nl-NL"/>
            </w:rPr>
          </w:rPrChange>
        </w:rPr>
      </w:pPr>
      <w:r w:rsidRPr="009750EB">
        <w:rPr>
          <w:rFonts w:asciiTheme="majorHAnsi" w:hAnsiTheme="majorHAnsi" w:cstheme="majorHAnsi"/>
          <w:sz w:val="24"/>
          <w:szCs w:val="24"/>
          <w:lang w:val="nl-NL"/>
          <w:rPrChange w:id="63" w:author="Trang Pham" w:date="2023-05-16T11:13:00Z">
            <w:rPr>
              <w:rFonts w:ascii="Times New Roman" w:hAnsi="Times New Roman" w:cs="Times New Roman"/>
              <w:sz w:val="24"/>
              <w:szCs w:val="24"/>
              <w:lang w:val="nl-NL"/>
            </w:rPr>
          </w:rPrChange>
        </w:rPr>
        <w:t xml:space="preserve">Tên doanh nghiệp: </w:t>
      </w:r>
      <w:r w:rsidRPr="009750EB">
        <w:rPr>
          <w:rFonts w:asciiTheme="majorHAnsi" w:hAnsiTheme="majorHAnsi" w:cstheme="majorHAnsi"/>
          <w:b/>
          <w:sz w:val="24"/>
          <w:szCs w:val="24"/>
          <w:lang w:val="nl-NL"/>
          <w:rPrChange w:id="64" w:author="Trang Pham" w:date="2023-05-16T11:13:00Z">
            <w:rPr>
              <w:rFonts w:ascii="Times New Roman" w:hAnsi="Times New Roman" w:cs="Times New Roman"/>
              <w:b/>
              <w:sz w:val="24"/>
              <w:szCs w:val="24"/>
              <w:lang w:val="nl-NL"/>
            </w:rPr>
          </w:rPrChange>
        </w:rPr>
        <w:t>CÔNG TY TNHH TRUYỀN THÔNG QUẢNG CÁO TRÁI XOÀI</w:t>
      </w:r>
    </w:p>
    <w:p w14:paraId="75E6DA95" w14:textId="77777777" w:rsidR="0000044E" w:rsidRPr="009750EB" w:rsidRDefault="00172414">
      <w:pPr>
        <w:spacing w:before="60" w:after="60" w:line="288" w:lineRule="auto"/>
        <w:jc w:val="both"/>
        <w:rPr>
          <w:rFonts w:asciiTheme="majorHAnsi" w:hAnsiTheme="majorHAnsi" w:cstheme="majorHAnsi"/>
          <w:sz w:val="24"/>
          <w:szCs w:val="24"/>
          <w:lang w:val="nl-NL"/>
          <w:rPrChange w:id="65" w:author="Trang Pham" w:date="2023-05-16T11:13:00Z">
            <w:rPr>
              <w:rFonts w:ascii="Times New Roman" w:hAnsi="Times New Roman" w:cs="Times New Roman"/>
              <w:sz w:val="24"/>
              <w:szCs w:val="24"/>
              <w:lang w:val="nl-NL"/>
            </w:rPr>
          </w:rPrChange>
        </w:rPr>
      </w:pPr>
      <w:r w:rsidRPr="009750EB">
        <w:rPr>
          <w:rFonts w:asciiTheme="majorHAnsi" w:hAnsiTheme="majorHAnsi" w:cstheme="majorHAnsi"/>
          <w:sz w:val="24"/>
          <w:szCs w:val="24"/>
          <w:lang w:val="nl-NL"/>
          <w:rPrChange w:id="66" w:author="Trang Pham" w:date="2023-05-16T11:13:00Z">
            <w:rPr>
              <w:rFonts w:ascii="Times New Roman" w:hAnsi="Times New Roman" w:cs="Times New Roman"/>
              <w:sz w:val="24"/>
              <w:szCs w:val="24"/>
              <w:lang w:val="nl-NL"/>
            </w:rPr>
          </w:rPrChange>
        </w:rPr>
        <w:t>Địa chỉ</w:t>
      </w:r>
      <w:r w:rsidRPr="009750EB">
        <w:rPr>
          <w:rFonts w:asciiTheme="majorHAnsi" w:hAnsiTheme="majorHAnsi" w:cstheme="majorHAnsi"/>
          <w:sz w:val="24"/>
          <w:szCs w:val="24"/>
          <w:lang w:val="nl-NL"/>
          <w:rPrChange w:id="67" w:author="Trang Pham" w:date="2023-05-16T11:13:00Z">
            <w:rPr>
              <w:rFonts w:ascii="Times New Roman" w:hAnsi="Times New Roman" w:cs="Times New Roman"/>
              <w:sz w:val="24"/>
              <w:szCs w:val="24"/>
              <w:lang w:val="nl-NL"/>
            </w:rPr>
          </w:rPrChange>
        </w:rPr>
        <w:tab/>
        <w:t xml:space="preserve">: L17-11, Tầng 17, Trung Tâm Vincom, 72 Lê Thánh Tôn, P. Bến Nghé, Quận 1, </w:t>
      </w:r>
      <w:ins w:id="68" w:author="Tran Duy Khoa" w:date="2023-05-16T10:08:00Z">
        <w:r w:rsidR="00E279EF" w:rsidRPr="009750EB">
          <w:rPr>
            <w:rFonts w:asciiTheme="majorHAnsi" w:hAnsiTheme="majorHAnsi" w:cstheme="majorHAnsi"/>
            <w:sz w:val="24"/>
            <w:szCs w:val="24"/>
            <w:lang w:val="nl-NL"/>
            <w:rPrChange w:id="69" w:author="Trang Pham" w:date="2023-05-16T11:13:00Z">
              <w:rPr>
                <w:rFonts w:ascii="Times New Roman" w:hAnsi="Times New Roman" w:cs="Times New Roman"/>
                <w:sz w:val="24"/>
                <w:szCs w:val="24"/>
                <w:lang w:val="nl-NL"/>
              </w:rPr>
            </w:rPrChange>
          </w:rPr>
          <w:br/>
        </w:r>
      </w:ins>
      <w:r w:rsidRPr="009750EB">
        <w:rPr>
          <w:rFonts w:asciiTheme="majorHAnsi" w:hAnsiTheme="majorHAnsi" w:cstheme="majorHAnsi"/>
          <w:sz w:val="24"/>
          <w:szCs w:val="24"/>
          <w:lang w:val="nl-NL"/>
          <w:rPrChange w:id="70" w:author="Trang Pham" w:date="2023-05-16T11:13:00Z">
            <w:rPr>
              <w:rFonts w:ascii="Times New Roman" w:hAnsi="Times New Roman" w:cs="Times New Roman"/>
              <w:sz w:val="24"/>
              <w:szCs w:val="24"/>
              <w:lang w:val="nl-NL"/>
            </w:rPr>
          </w:rPrChange>
        </w:rPr>
        <w:t>TP. Hồ Chí Minh, Việt Nam</w:t>
      </w:r>
    </w:p>
    <w:p w14:paraId="345C8F4E" w14:textId="77777777" w:rsidR="0000044E" w:rsidRPr="009750EB" w:rsidRDefault="00172414">
      <w:pPr>
        <w:spacing w:before="60" w:after="60" w:line="288" w:lineRule="auto"/>
        <w:jc w:val="both"/>
        <w:rPr>
          <w:rFonts w:asciiTheme="majorHAnsi" w:hAnsiTheme="majorHAnsi" w:cstheme="majorHAnsi"/>
          <w:sz w:val="24"/>
          <w:szCs w:val="24"/>
          <w:lang w:val="nl-NL"/>
          <w:rPrChange w:id="71" w:author="Trang Pham" w:date="2023-05-16T11:13:00Z">
            <w:rPr>
              <w:rFonts w:ascii="Times New Roman" w:hAnsi="Times New Roman" w:cs="Times New Roman"/>
              <w:sz w:val="24"/>
              <w:szCs w:val="24"/>
              <w:lang w:val="nl-NL"/>
            </w:rPr>
          </w:rPrChange>
        </w:rPr>
      </w:pPr>
      <w:r w:rsidRPr="009750EB">
        <w:rPr>
          <w:rFonts w:asciiTheme="majorHAnsi" w:hAnsiTheme="majorHAnsi" w:cstheme="majorHAnsi"/>
          <w:sz w:val="24"/>
          <w:szCs w:val="24"/>
          <w:lang w:val="nl-NL"/>
          <w:rPrChange w:id="72" w:author="Trang Pham" w:date="2023-05-16T11:13:00Z">
            <w:rPr>
              <w:rFonts w:ascii="Times New Roman" w:hAnsi="Times New Roman" w:cs="Times New Roman"/>
              <w:sz w:val="24"/>
              <w:szCs w:val="24"/>
              <w:lang w:val="nl-NL"/>
            </w:rPr>
          </w:rPrChange>
        </w:rPr>
        <w:t>Điện thoại</w:t>
      </w:r>
      <w:r w:rsidRPr="009750EB">
        <w:rPr>
          <w:rFonts w:asciiTheme="majorHAnsi" w:hAnsiTheme="majorHAnsi" w:cstheme="majorHAnsi"/>
          <w:sz w:val="24"/>
          <w:szCs w:val="24"/>
          <w:lang w:val="nl-NL"/>
          <w:rPrChange w:id="73" w:author="Trang Pham" w:date="2023-05-16T11:13:00Z">
            <w:rPr>
              <w:rFonts w:ascii="Times New Roman" w:hAnsi="Times New Roman" w:cs="Times New Roman"/>
              <w:sz w:val="24"/>
              <w:szCs w:val="24"/>
              <w:lang w:val="nl-NL"/>
            </w:rPr>
          </w:rPrChange>
        </w:rPr>
        <w:tab/>
        <w:t>: 028 6680 5450</w:t>
      </w:r>
    </w:p>
    <w:p w14:paraId="5DF27515" w14:textId="77777777" w:rsidR="0000044E" w:rsidRPr="009750EB" w:rsidRDefault="00172414">
      <w:pPr>
        <w:spacing w:before="60" w:after="60" w:line="288" w:lineRule="auto"/>
        <w:jc w:val="both"/>
        <w:rPr>
          <w:rFonts w:asciiTheme="majorHAnsi" w:hAnsiTheme="majorHAnsi" w:cstheme="majorHAnsi"/>
          <w:sz w:val="24"/>
          <w:szCs w:val="24"/>
          <w:lang w:val="nl-NL"/>
          <w:rPrChange w:id="74" w:author="Trang Pham" w:date="2023-05-16T11:13:00Z">
            <w:rPr>
              <w:rFonts w:ascii="Times New Roman" w:hAnsi="Times New Roman" w:cs="Times New Roman"/>
              <w:sz w:val="24"/>
              <w:szCs w:val="24"/>
              <w:lang w:val="nl-NL"/>
            </w:rPr>
          </w:rPrChange>
        </w:rPr>
      </w:pPr>
      <w:r w:rsidRPr="009750EB">
        <w:rPr>
          <w:rFonts w:asciiTheme="majorHAnsi" w:hAnsiTheme="majorHAnsi" w:cstheme="majorHAnsi"/>
          <w:sz w:val="24"/>
          <w:szCs w:val="24"/>
          <w:lang w:val="nl-NL"/>
          <w:rPrChange w:id="75" w:author="Trang Pham" w:date="2023-05-16T11:13:00Z">
            <w:rPr>
              <w:rFonts w:ascii="Times New Roman" w:hAnsi="Times New Roman" w:cs="Times New Roman"/>
              <w:sz w:val="24"/>
              <w:szCs w:val="24"/>
              <w:lang w:val="nl-NL"/>
            </w:rPr>
          </w:rPrChange>
        </w:rPr>
        <w:t>Mã số thuế</w:t>
      </w:r>
      <w:r w:rsidRPr="009750EB">
        <w:rPr>
          <w:rFonts w:asciiTheme="majorHAnsi" w:hAnsiTheme="majorHAnsi" w:cstheme="majorHAnsi"/>
          <w:sz w:val="24"/>
          <w:szCs w:val="24"/>
          <w:lang w:val="nl-NL"/>
          <w:rPrChange w:id="76" w:author="Trang Pham" w:date="2023-05-16T11:13:00Z">
            <w:rPr>
              <w:rFonts w:ascii="Times New Roman" w:hAnsi="Times New Roman" w:cs="Times New Roman"/>
              <w:sz w:val="24"/>
              <w:szCs w:val="24"/>
              <w:lang w:val="nl-NL"/>
            </w:rPr>
          </w:rPrChange>
        </w:rPr>
        <w:tab/>
        <w:t xml:space="preserve">: </w:t>
      </w:r>
      <w:r w:rsidRPr="009750EB">
        <w:rPr>
          <w:rFonts w:asciiTheme="majorHAnsi" w:hAnsiTheme="majorHAnsi" w:cstheme="majorHAnsi"/>
          <w:bCs/>
          <w:sz w:val="24"/>
          <w:szCs w:val="24"/>
          <w:lang w:val="nl-NL"/>
          <w:rPrChange w:id="77" w:author="Trang Pham" w:date="2023-05-16T11:13:00Z">
            <w:rPr>
              <w:rFonts w:ascii="Times New Roman" w:hAnsi="Times New Roman" w:cs="Times New Roman"/>
              <w:bCs/>
              <w:sz w:val="24"/>
              <w:szCs w:val="24"/>
              <w:lang w:val="nl-NL"/>
            </w:rPr>
          </w:rPrChange>
        </w:rPr>
        <w:t xml:space="preserve">0312122282 </w:t>
      </w:r>
    </w:p>
    <w:p w14:paraId="398286FD" w14:textId="77777777" w:rsidR="0000044E" w:rsidRPr="009750EB" w:rsidRDefault="00172414">
      <w:pPr>
        <w:spacing w:before="60" w:after="60" w:line="288" w:lineRule="auto"/>
        <w:jc w:val="both"/>
        <w:rPr>
          <w:rFonts w:asciiTheme="majorHAnsi" w:hAnsiTheme="majorHAnsi" w:cstheme="majorHAnsi"/>
          <w:sz w:val="24"/>
          <w:szCs w:val="24"/>
          <w:lang w:val="nl-NL"/>
          <w:rPrChange w:id="78" w:author="Trang Pham" w:date="2023-05-16T11:13:00Z">
            <w:rPr>
              <w:rFonts w:ascii="Times New Roman" w:hAnsi="Times New Roman" w:cs="Times New Roman"/>
              <w:sz w:val="24"/>
              <w:szCs w:val="24"/>
              <w:lang w:val="nl-NL"/>
            </w:rPr>
          </w:rPrChange>
        </w:rPr>
      </w:pPr>
      <w:r w:rsidRPr="009750EB">
        <w:rPr>
          <w:rFonts w:asciiTheme="majorHAnsi" w:hAnsiTheme="majorHAnsi" w:cstheme="majorHAnsi"/>
          <w:sz w:val="24"/>
          <w:szCs w:val="24"/>
          <w:lang w:val="vi-VN"/>
          <w:rPrChange w:id="79" w:author="Trang Pham" w:date="2023-05-16T11:13:00Z">
            <w:rPr>
              <w:rFonts w:ascii="Times New Roman" w:hAnsi="Times New Roman" w:cs="Times New Roman"/>
              <w:sz w:val="24"/>
              <w:szCs w:val="24"/>
              <w:lang w:val="vi-VN"/>
            </w:rPr>
          </w:rPrChange>
        </w:rPr>
        <w:t>Tài khoản số</w:t>
      </w:r>
      <w:r w:rsidRPr="009750EB">
        <w:rPr>
          <w:rFonts w:asciiTheme="majorHAnsi" w:hAnsiTheme="majorHAnsi" w:cstheme="majorHAnsi"/>
          <w:sz w:val="24"/>
          <w:szCs w:val="24"/>
          <w:lang w:val="vi-VN"/>
          <w:rPrChange w:id="80" w:author="Trang Pham" w:date="2023-05-16T11:13:00Z">
            <w:rPr>
              <w:rFonts w:ascii="Times New Roman" w:hAnsi="Times New Roman" w:cs="Times New Roman"/>
              <w:sz w:val="24"/>
              <w:szCs w:val="24"/>
              <w:lang w:val="vi-VN"/>
            </w:rPr>
          </w:rPrChange>
        </w:rPr>
        <w:tab/>
        <w:t xml:space="preserve">: </w:t>
      </w:r>
      <w:r w:rsidRPr="009750EB">
        <w:rPr>
          <w:rFonts w:asciiTheme="majorHAnsi" w:hAnsiTheme="majorHAnsi" w:cstheme="majorHAnsi"/>
          <w:sz w:val="24"/>
          <w:szCs w:val="24"/>
          <w:lang w:val="nl-NL"/>
          <w:rPrChange w:id="81" w:author="Trang Pham" w:date="2023-05-16T11:13:00Z">
            <w:rPr>
              <w:rFonts w:ascii="Times New Roman" w:hAnsi="Times New Roman" w:cs="Times New Roman"/>
              <w:sz w:val="24"/>
              <w:szCs w:val="24"/>
              <w:lang w:val="nl-NL"/>
            </w:rPr>
          </w:rPrChange>
        </w:rPr>
        <w:t xml:space="preserve">160804259 </w:t>
      </w:r>
    </w:p>
    <w:p w14:paraId="5F816203" w14:textId="77777777" w:rsidR="0000044E" w:rsidRPr="009750EB" w:rsidRDefault="00172414">
      <w:pPr>
        <w:spacing w:before="60" w:after="60" w:line="288" w:lineRule="auto"/>
        <w:jc w:val="both"/>
        <w:rPr>
          <w:rFonts w:asciiTheme="majorHAnsi" w:hAnsiTheme="majorHAnsi" w:cstheme="majorHAnsi"/>
          <w:sz w:val="24"/>
          <w:szCs w:val="24"/>
          <w:lang w:val="nl-NL"/>
          <w:rPrChange w:id="82" w:author="Trang Pham" w:date="2023-05-16T11:13:00Z">
            <w:rPr>
              <w:rFonts w:ascii="Times New Roman" w:hAnsi="Times New Roman" w:cs="Times New Roman"/>
              <w:sz w:val="24"/>
              <w:szCs w:val="24"/>
              <w:lang w:val="nl-NL"/>
            </w:rPr>
          </w:rPrChange>
        </w:rPr>
      </w:pPr>
      <w:r w:rsidRPr="009750EB">
        <w:rPr>
          <w:rFonts w:asciiTheme="majorHAnsi" w:hAnsiTheme="majorHAnsi" w:cstheme="majorHAnsi"/>
          <w:sz w:val="24"/>
          <w:szCs w:val="24"/>
          <w:lang w:val="vi-VN"/>
          <w:rPrChange w:id="83" w:author="Trang Pham" w:date="2023-05-16T11:13:00Z">
            <w:rPr>
              <w:rFonts w:ascii="Times New Roman" w:hAnsi="Times New Roman" w:cs="Times New Roman"/>
              <w:sz w:val="24"/>
              <w:szCs w:val="24"/>
              <w:lang w:val="vi-VN"/>
            </w:rPr>
          </w:rPrChange>
        </w:rPr>
        <w:t>Mở tại</w:t>
      </w:r>
      <w:r w:rsidRPr="009750EB">
        <w:rPr>
          <w:rFonts w:asciiTheme="majorHAnsi" w:hAnsiTheme="majorHAnsi" w:cstheme="majorHAnsi"/>
          <w:sz w:val="24"/>
          <w:szCs w:val="24"/>
          <w:lang w:val="vi-VN"/>
          <w:rPrChange w:id="84" w:author="Trang Pham" w:date="2023-05-16T11:13:00Z">
            <w:rPr>
              <w:rFonts w:ascii="Times New Roman" w:hAnsi="Times New Roman" w:cs="Times New Roman"/>
              <w:sz w:val="24"/>
              <w:szCs w:val="24"/>
              <w:lang w:val="vi-VN"/>
            </w:rPr>
          </w:rPrChange>
        </w:rPr>
        <w:tab/>
      </w:r>
      <w:r w:rsidRPr="009750EB">
        <w:rPr>
          <w:rFonts w:asciiTheme="majorHAnsi" w:hAnsiTheme="majorHAnsi" w:cstheme="majorHAnsi"/>
          <w:sz w:val="24"/>
          <w:szCs w:val="24"/>
          <w:lang w:val="vi-VN"/>
          <w:rPrChange w:id="85" w:author="Trang Pham" w:date="2023-05-16T11:13:00Z">
            <w:rPr>
              <w:rFonts w:ascii="Times New Roman" w:hAnsi="Times New Roman" w:cs="Times New Roman"/>
              <w:sz w:val="24"/>
              <w:szCs w:val="24"/>
              <w:lang w:val="vi-VN"/>
            </w:rPr>
          </w:rPrChange>
        </w:rPr>
        <w:tab/>
        <w:t xml:space="preserve">: </w:t>
      </w:r>
      <w:r w:rsidRPr="009750EB">
        <w:rPr>
          <w:rFonts w:asciiTheme="majorHAnsi" w:hAnsiTheme="majorHAnsi" w:cstheme="majorHAnsi"/>
          <w:sz w:val="24"/>
          <w:szCs w:val="24"/>
          <w:lang w:val="nl-NL"/>
          <w:rPrChange w:id="86" w:author="Trang Pham" w:date="2023-05-16T11:13:00Z">
            <w:rPr>
              <w:rFonts w:ascii="Times New Roman" w:hAnsi="Times New Roman" w:cs="Times New Roman"/>
              <w:sz w:val="24"/>
              <w:szCs w:val="24"/>
              <w:lang w:val="nl-NL"/>
            </w:rPr>
          </w:rPrChange>
        </w:rPr>
        <w:t>ACB – CN Sài Gòn</w:t>
      </w:r>
    </w:p>
    <w:p w14:paraId="0199FF96" w14:textId="2EE9786B" w:rsidR="0000044E" w:rsidRPr="009750EB" w:rsidRDefault="00172414">
      <w:pPr>
        <w:spacing w:before="60" w:after="60" w:line="288" w:lineRule="auto"/>
        <w:jc w:val="both"/>
        <w:rPr>
          <w:rFonts w:asciiTheme="majorHAnsi" w:hAnsiTheme="majorHAnsi" w:cstheme="majorHAnsi"/>
          <w:i/>
          <w:sz w:val="24"/>
          <w:szCs w:val="24"/>
          <w:lang w:val="nl-NL"/>
          <w:rPrChange w:id="87" w:author="Trang Pham" w:date="2023-05-16T11:13:00Z">
            <w:rPr>
              <w:rFonts w:ascii="Times New Roman" w:hAnsi="Times New Roman" w:cs="Times New Roman"/>
              <w:i/>
              <w:sz w:val="24"/>
              <w:szCs w:val="24"/>
              <w:lang w:val="nl-NL"/>
            </w:rPr>
          </w:rPrChange>
        </w:rPr>
      </w:pPr>
      <w:r w:rsidRPr="009750EB">
        <w:rPr>
          <w:rFonts w:asciiTheme="majorHAnsi" w:hAnsiTheme="majorHAnsi" w:cstheme="majorHAnsi"/>
          <w:sz w:val="24"/>
          <w:szCs w:val="24"/>
          <w:lang w:val="vi-VN"/>
          <w:rPrChange w:id="88" w:author="Trang Pham" w:date="2023-05-16T11:13:00Z">
            <w:rPr>
              <w:rFonts w:ascii="Times New Roman" w:hAnsi="Times New Roman" w:cs="Times New Roman"/>
              <w:sz w:val="24"/>
              <w:szCs w:val="24"/>
              <w:lang w:val="vi-VN"/>
            </w:rPr>
          </w:rPrChange>
        </w:rPr>
        <w:t>Đại diện bởi</w:t>
      </w:r>
      <w:r w:rsidRPr="009750EB">
        <w:rPr>
          <w:rFonts w:asciiTheme="majorHAnsi" w:hAnsiTheme="majorHAnsi" w:cstheme="majorHAnsi"/>
          <w:sz w:val="24"/>
          <w:szCs w:val="24"/>
          <w:lang w:val="vi-VN"/>
          <w:rPrChange w:id="89" w:author="Trang Pham" w:date="2023-05-16T11:13:00Z">
            <w:rPr>
              <w:rFonts w:ascii="Times New Roman" w:hAnsi="Times New Roman" w:cs="Times New Roman"/>
              <w:sz w:val="24"/>
              <w:szCs w:val="24"/>
              <w:lang w:val="vi-VN"/>
            </w:rPr>
          </w:rPrChange>
        </w:rPr>
        <w:tab/>
        <w:t>:</w:t>
      </w:r>
      <w:r w:rsidRPr="009750EB">
        <w:rPr>
          <w:rFonts w:asciiTheme="majorHAnsi" w:hAnsiTheme="majorHAnsi" w:cstheme="majorHAnsi"/>
          <w:sz w:val="24"/>
          <w:szCs w:val="24"/>
          <w:lang w:val="nl-NL"/>
          <w:rPrChange w:id="90" w:author="Trang Pham" w:date="2023-05-16T11:13:00Z">
            <w:rPr>
              <w:rFonts w:ascii="Times New Roman" w:hAnsi="Times New Roman" w:cs="Times New Roman"/>
              <w:sz w:val="24"/>
              <w:szCs w:val="24"/>
              <w:lang w:val="nl-NL"/>
            </w:rPr>
          </w:rPrChange>
        </w:rPr>
        <w:t xml:space="preserve"> </w:t>
      </w:r>
      <w:r w:rsidRPr="00883947">
        <w:rPr>
          <w:rFonts w:asciiTheme="majorHAnsi" w:hAnsiTheme="majorHAnsi" w:cstheme="majorHAnsi"/>
          <w:sz w:val="24"/>
          <w:szCs w:val="24"/>
          <w:lang w:val="nl-NL"/>
          <w:rPrChange w:id="91" w:author="Trang Pham" w:date="2023-05-16T11:17:00Z">
            <w:rPr>
              <w:rFonts w:ascii="Times New Roman" w:hAnsi="Times New Roman" w:cs="Times New Roman"/>
              <w:b/>
              <w:sz w:val="24"/>
              <w:szCs w:val="24"/>
              <w:lang w:val="nl-NL"/>
            </w:rPr>
          </w:rPrChange>
        </w:rPr>
        <w:t>B</w:t>
      </w:r>
      <w:ins w:id="92" w:author="Trang Pham" w:date="2023-05-16T11:17:00Z">
        <w:r w:rsidR="00883947" w:rsidRPr="00883947">
          <w:rPr>
            <w:rFonts w:asciiTheme="majorHAnsi" w:hAnsiTheme="majorHAnsi" w:cstheme="majorHAnsi"/>
            <w:sz w:val="24"/>
            <w:szCs w:val="24"/>
            <w:lang w:val="nl-NL"/>
            <w:rPrChange w:id="93" w:author="Trang Pham" w:date="2023-05-16T11:17:00Z">
              <w:rPr>
                <w:rFonts w:asciiTheme="majorHAnsi" w:hAnsiTheme="majorHAnsi" w:cstheme="majorHAnsi"/>
                <w:b/>
                <w:sz w:val="24"/>
                <w:szCs w:val="24"/>
                <w:lang w:val="nl-NL"/>
              </w:rPr>
            </w:rPrChange>
          </w:rPr>
          <w:t>à</w:t>
        </w:r>
      </w:ins>
      <w:del w:id="94" w:author="Trang Pham" w:date="2023-05-16T11:17:00Z">
        <w:r w:rsidRPr="00883947" w:rsidDel="00883947">
          <w:rPr>
            <w:rFonts w:asciiTheme="majorHAnsi" w:hAnsiTheme="majorHAnsi" w:cstheme="majorHAnsi"/>
            <w:sz w:val="24"/>
            <w:szCs w:val="24"/>
            <w:lang w:val="nl-NL"/>
            <w:rPrChange w:id="95" w:author="Trang Pham" w:date="2023-05-16T11:17:00Z">
              <w:rPr>
                <w:rFonts w:ascii="Times New Roman" w:hAnsi="Times New Roman" w:cs="Times New Roman"/>
                <w:b/>
                <w:sz w:val="24"/>
                <w:szCs w:val="24"/>
                <w:lang w:val="nl-NL"/>
              </w:rPr>
            </w:rPrChange>
          </w:rPr>
          <w:delText>À</w:delText>
        </w:r>
      </w:del>
      <w:r w:rsidRPr="00883947">
        <w:rPr>
          <w:rFonts w:asciiTheme="majorHAnsi" w:hAnsiTheme="majorHAnsi" w:cstheme="majorHAnsi"/>
          <w:b/>
          <w:sz w:val="24"/>
          <w:szCs w:val="24"/>
          <w:lang w:val="nl-NL"/>
          <w:rPrChange w:id="96" w:author="Trang Pham" w:date="2023-05-16T11:17:00Z">
            <w:rPr>
              <w:rFonts w:ascii="Times New Roman" w:hAnsi="Times New Roman" w:cs="Times New Roman"/>
              <w:sz w:val="24"/>
              <w:szCs w:val="24"/>
              <w:lang w:val="nl-NL"/>
            </w:rPr>
          </w:rPrChange>
        </w:rPr>
        <w:t xml:space="preserve"> </w:t>
      </w:r>
      <w:r w:rsidRPr="009750EB">
        <w:rPr>
          <w:rFonts w:asciiTheme="majorHAnsi" w:hAnsiTheme="majorHAnsi" w:cstheme="majorHAnsi"/>
          <w:b/>
          <w:sz w:val="24"/>
          <w:szCs w:val="24"/>
          <w:lang w:val="nl-NL"/>
          <w:rPrChange w:id="97" w:author="Trang Pham" w:date="2023-05-16T11:13:00Z">
            <w:rPr>
              <w:rFonts w:ascii="Times New Roman" w:hAnsi="Times New Roman" w:cs="Times New Roman"/>
              <w:b/>
              <w:sz w:val="24"/>
              <w:szCs w:val="24"/>
              <w:lang w:val="nl-NL"/>
            </w:rPr>
          </w:rPrChange>
        </w:rPr>
        <w:t>PHẠM THỊ THANH HƯƠNG</w:t>
      </w:r>
      <w:r w:rsidRPr="009750EB">
        <w:rPr>
          <w:rFonts w:asciiTheme="majorHAnsi" w:hAnsiTheme="majorHAnsi" w:cstheme="majorHAnsi"/>
          <w:sz w:val="24"/>
          <w:szCs w:val="24"/>
          <w:lang w:val="vi-VN"/>
          <w:rPrChange w:id="98" w:author="Trang Pham" w:date="2023-05-16T11:13:00Z">
            <w:rPr>
              <w:rFonts w:ascii="Times New Roman" w:hAnsi="Times New Roman" w:cs="Times New Roman"/>
              <w:sz w:val="24"/>
              <w:szCs w:val="24"/>
              <w:lang w:val="vi-VN"/>
            </w:rPr>
          </w:rPrChange>
        </w:rPr>
        <w:tab/>
      </w:r>
      <w:r w:rsidRPr="009750EB">
        <w:rPr>
          <w:rFonts w:asciiTheme="majorHAnsi" w:hAnsiTheme="majorHAnsi" w:cstheme="majorHAnsi"/>
          <w:sz w:val="24"/>
          <w:szCs w:val="24"/>
          <w:lang w:val="nl-NL"/>
          <w:rPrChange w:id="99" w:author="Trang Pham" w:date="2023-05-16T11:13:00Z">
            <w:rPr>
              <w:rFonts w:ascii="Times New Roman" w:hAnsi="Times New Roman" w:cs="Times New Roman"/>
              <w:sz w:val="24"/>
              <w:szCs w:val="24"/>
              <w:lang w:val="nl-NL"/>
            </w:rPr>
          </w:rPrChange>
        </w:rPr>
        <w:t xml:space="preserve">  </w:t>
      </w:r>
      <w:r w:rsidRPr="009750EB">
        <w:rPr>
          <w:rFonts w:asciiTheme="majorHAnsi" w:hAnsiTheme="majorHAnsi" w:cstheme="majorHAnsi"/>
          <w:sz w:val="24"/>
          <w:szCs w:val="24"/>
          <w:lang w:val="vi-VN"/>
          <w:rPrChange w:id="100" w:author="Trang Pham" w:date="2023-05-16T11:13:00Z">
            <w:rPr>
              <w:rFonts w:ascii="Times New Roman" w:hAnsi="Times New Roman" w:cs="Times New Roman"/>
              <w:sz w:val="24"/>
              <w:szCs w:val="24"/>
              <w:lang w:val="vi-VN"/>
            </w:rPr>
          </w:rPrChange>
        </w:rPr>
        <w:t xml:space="preserve">Chức vụ: </w:t>
      </w:r>
      <w:r w:rsidRPr="009750EB">
        <w:rPr>
          <w:rFonts w:asciiTheme="majorHAnsi" w:hAnsiTheme="majorHAnsi" w:cstheme="majorHAnsi"/>
          <w:b/>
          <w:sz w:val="24"/>
          <w:szCs w:val="24"/>
          <w:lang w:val="vi-VN"/>
          <w:rPrChange w:id="101" w:author="Trang Pham" w:date="2023-05-16T11:13:00Z">
            <w:rPr>
              <w:rFonts w:ascii="Times New Roman" w:hAnsi="Times New Roman" w:cs="Times New Roman"/>
              <w:b/>
              <w:sz w:val="24"/>
              <w:szCs w:val="24"/>
              <w:lang w:val="vi-VN"/>
            </w:rPr>
          </w:rPrChange>
        </w:rPr>
        <w:t>Giám đốc</w:t>
      </w:r>
    </w:p>
    <w:bookmarkEnd w:id="15"/>
    <w:p w14:paraId="0BEEBF97" w14:textId="77777777" w:rsidR="0000044E" w:rsidRPr="009750EB" w:rsidRDefault="0000044E">
      <w:pPr>
        <w:spacing w:before="60" w:after="60" w:line="288" w:lineRule="auto"/>
        <w:jc w:val="both"/>
        <w:rPr>
          <w:rFonts w:asciiTheme="majorHAnsi" w:hAnsiTheme="majorHAnsi" w:cstheme="majorHAnsi"/>
          <w:color w:val="000000" w:themeColor="text1"/>
          <w:sz w:val="24"/>
          <w:szCs w:val="24"/>
          <w:lang w:val="vi-VN"/>
          <w:rPrChange w:id="102" w:author="Trang Pham" w:date="2023-05-16T11:13:00Z">
            <w:rPr>
              <w:rFonts w:ascii="Times New Roman" w:hAnsi="Times New Roman" w:cs="Times New Roman"/>
              <w:color w:val="000000" w:themeColor="text1"/>
              <w:sz w:val="24"/>
              <w:szCs w:val="24"/>
              <w:lang w:val="vi-VN"/>
            </w:rPr>
          </w:rPrChange>
        </w:rPr>
      </w:pPr>
    </w:p>
    <w:p w14:paraId="6138A9C5" w14:textId="77777777" w:rsidR="0000044E" w:rsidRPr="009750EB" w:rsidRDefault="00172414">
      <w:pPr>
        <w:pStyle w:val="NormalWeb"/>
        <w:spacing w:before="60" w:beforeAutospacing="0" w:after="60" w:afterAutospacing="0" w:line="288" w:lineRule="auto"/>
        <w:jc w:val="both"/>
        <w:rPr>
          <w:rStyle w:val="Strong"/>
          <w:rFonts w:asciiTheme="majorHAnsi" w:hAnsiTheme="majorHAnsi" w:cstheme="majorHAnsi"/>
          <w:b w:val="0"/>
          <w:bCs w:val="0"/>
          <w:lang w:val="vi-VN"/>
          <w:rPrChange w:id="103" w:author="Trang Pham" w:date="2023-05-16T11:13:00Z">
            <w:rPr>
              <w:rStyle w:val="Strong"/>
              <w:rFonts w:ascii="Calibri" w:hAnsi="Calibri" w:cs="Calibri"/>
              <w:b w:val="0"/>
              <w:bCs w:val="0"/>
              <w:sz w:val="22"/>
              <w:szCs w:val="22"/>
              <w:lang w:val="vi-VN"/>
            </w:rPr>
          </w:rPrChange>
        </w:rPr>
      </w:pPr>
      <w:r w:rsidRPr="009750EB">
        <w:rPr>
          <w:rFonts w:asciiTheme="majorHAnsi" w:hAnsiTheme="majorHAnsi" w:cstheme="majorHAnsi"/>
          <w:lang w:val="vi-VN"/>
          <w:rPrChange w:id="104" w:author="Trang Pham" w:date="2023-05-16T11:13:00Z">
            <w:rPr>
              <w:b/>
              <w:bCs/>
              <w:lang w:val="vi-VN"/>
            </w:rPr>
          </w:rPrChange>
        </w:rPr>
        <w:t xml:space="preserve">Sau khi bàn bạc và trao đổi, hai Bên thống nhất ký kết Phụ lục Hợp đồng dịch vụ bảo trì tính năng thông báo cho website và apps (sau đây gọi tắt là </w:t>
      </w:r>
      <w:r w:rsidRPr="009750EB">
        <w:rPr>
          <w:rFonts w:asciiTheme="majorHAnsi" w:hAnsiTheme="majorHAnsi" w:cstheme="majorHAnsi"/>
          <w:b/>
          <w:bCs/>
          <w:lang w:val="vi-VN"/>
          <w:rPrChange w:id="105" w:author="Trang Pham" w:date="2023-05-16T11:13:00Z">
            <w:rPr>
              <w:b/>
              <w:bCs/>
              <w:lang w:val="vi-VN"/>
            </w:rPr>
          </w:rPrChange>
        </w:rPr>
        <w:t>“</w:t>
      </w:r>
      <w:r w:rsidRPr="009750EB">
        <w:rPr>
          <w:rFonts w:asciiTheme="majorHAnsi" w:hAnsiTheme="majorHAnsi" w:cstheme="majorHAnsi"/>
          <w:b/>
          <w:bCs/>
          <w:lang w:val="vi-VN"/>
          <w:rPrChange w:id="106" w:author="Trang Pham" w:date="2023-05-16T11:13:00Z">
            <w:rPr>
              <w:b/>
              <w:bCs/>
            </w:rPr>
          </w:rPrChange>
        </w:rPr>
        <w:t>Phụ lục</w:t>
      </w:r>
      <w:r w:rsidRPr="009750EB">
        <w:rPr>
          <w:rFonts w:asciiTheme="majorHAnsi" w:hAnsiTheme="majorHAnsi" w:cstheme="majorHAnsi"/>
          <w:b/>
          <w:bCs/>
          <w:lang w:val="vi-VN"/>
          <w:rPrChange w:id="107" w:author="Trang Pham" w:date="2023-05-16T11:13:00Z">
            <w:rPr>
              <w:b/>
              <w:bCs/>
              <w:lang w:val="vi-VN"/>
            </w:rPr>
          </w:rPrChange>
        </w:rPr>
        <w:t>”</w:t>
      </w:r>
      <w:r w:rsidRPr="009750EB">
        <w:rPr>
          <w:rFonts w:asciiTheme="majorHAnsi" w:hAnsiTheme="majorHAnsi" w:cstheme="majorHAnsi"/>
          <w:lang w:val="vi-VN"/>
          <w:rPrChange w:id="108" w:author="Trang Pham" w:date="2023-05-16T11:13:00Z">
            <w:rPr>
              <w:lang w:val="vi-VN"/>
            </w:rPr>
          </w:rPrChange>
        </w:rPr>
        <w:t>) với các điều khoản như sau:</w:t>
      </w:r>
    </w:p>
    <w:p w14:paraId="55D5CC76" w14:textId="77777777" w:rsidR="0000044E" w:rsidRPr="009750EB" w:rsidRDefault="0000044E">
      <w:pPr>
        <w:pStyle w:val="NormalWeb"/>
        <w:spacing w:before="60" w:beforeAutospacing="0" w:after="60" w:afterAutospacing="0" w:line="288" w:lineRule="auto"/>
        <w:jc w:val="both"/>
        <w:rPr>
          <w:rStyle w:val="Strong"/>
          <w:rFonts w:asciiTheme="majorHAnsi" w:hAnsiTheme="majorHAnsi" w:cstheme="majorHAnsi"/>
          <w:lang w:val="vi-VN"/>
          <w:rPrChange w:id="109" w:author="Trang Pham" w:date="2023-05-16T11:13:00Z">
            <w:rPr>
              <w:rStyle w:val="Strong"/>
              <w:lang w:val="vi-VN"/>
            </w:rPr>
          </w:rPrChange>
        </w:rPr>
      </w:pPr>
    </w:p>
    <w:p w14:paraId="06119D98" w14:textId="77777777" w:rsidR="00CA6768" w:rsidRPr="009750EB" w:rsidRDefault="00CA6768">
      <w:pPr>
        <w:pStyle w:val="NormalWeb"/>
        <w:numPr>
          <w:ilvl w:val="0"/>
          <w:numId w:val="11"/>
        </w:numPr>
        <w:spacing w:before="60" w:beforeAutospacing="0" w:after="60" w:afterAutospacing="0" w:line="288" w:lineRule="auto"/>
        <w:jc w:val="both"/>
        <w:rPr>
          <w:ins w:id="110" w:author="Tran Duy Khoa" w:date="2023-05-16T10:23:00Z"/>
          <w:rStyle w:val="Strong"/>
          <w:rFonts w:asciiTheme="majorHAnsi" w:hAnsiTheme="majorHAnsi" w:cstheme="majorHAnsi"/>
          <w:sz w:val="22"/>
          <w:szCs w:val="22"/>
          <w:lang w:val="vi-VN"/>
          <w:rPrChange w:id="111" w:author="Trang Pham" w:date="2023-05-16T11:13:00Z">
            <w:rPr>
              <w:ins w:id="112" w:author="Tran Duy Khoa" w:date="2023-05-16T10:23:00Z"/>
              <w:rStyle w:val="Strong"/>
              <w:rFonts w:ascii="Calibri" w:hAnsi="Calibri" w:cs="Calibri"/>
              <w:sz w:val="22"/>
              <w:szCs w:val="22"/>
              <w:lang w:val="vi-VN"/>
            </w:rPr>
          </w:rPrChange>
        </w:rPr>
        <w:pPrChange w:id="113" w:author="Tran Duy Khoa" w:date="2023-05-16T10:25:00Z">
          <w:pPr>
            <w:pStyle w:val="NormalWeb"/>
            <w:spacing w:before="60" w:beforeAutospacing="0" w:after="60" w:afterAutospacing="0" w:line="288" w:lineRule="auto"/>
            <w:jc w:val="both"/>
          </w:pPr>
        </w:pPrChange>
      </w:pPr>
      <w:ins w:id="114" w:author="Tran Duy Khoa" w:date="2023-05-16T10:25:00Z">
        <w:r w:rsidRPr="009750EB">
          <w:rPr>
            <w:rStyle w:val="Strong"/>
            <w:rFonts w:asciiTheme="majorHAnsi" w:hAnsiTheme="majorHAnsi" w:cstheme="majorHAnsi"/>
            <w:lang w:val="vi-VN"/>
            <w:rPrChange w:id="115" w:author="Trang Pham" w:date="2023-05-16T11:13:00Z">
              <w:rPr>
                <w:rStyle w:val="Strong"/>
                <w:lang w:val="vi-VN"/>
              </w:rPr>
            </w:rPrChange>
          </w:rPr>
          <w:t>NỘI DUNG</w:t>
        </w:r>
      </w:ins>
      <w:ins w:id="116" w:author="Tran Duy Khoa" w:date="2023-05-16T10:26:00Z">
        <w:r w:rsidRPr="009750EB">
          <w:rPr>
            <w:rStyle w:val="Strong"/>
            <w:rFonts w:asciiTheme="majorHAnsi" w:hAnsiTheme="majorHAnsi" w:cstheme="majorHAnsi"/>
            <w:lang w:val="vi-VN"/>
            <w:rPrChange w:id="117" w:author="Trang Pham" w:date="2023-05-16T11:13:00Z">
              <w:rPr>
                <w:rStyle w:val="Strong"/>
              </w:rPr>
            </w:rPrChange>
          </w:rPr>
          <w:t xml:space="preserve"> PHỤ LỤC</w:t>
        </w:r>
      </w:ins>
      <w:ins w:id="118" w:author="Tran Duy Khoa" w:date="2023-05-16T10:25:00Z">
        <w:r w:rsidRPr="009750EB">
          <w:rPr>
            <w:rStyle w:val="Strong"/>
            <w:rFonts w:asciiTheme="majorHAnsi" w:hAnsiTheme="majorHAnsi" w:cstheme="majorHAnsi"/>
            <w:lang w:val="vi-VN"/>
            <w:rPrChange w:id="119" w:author="Trang Pham" w:date="2023-05-16T11:13:00Z">
              <w:rPr>
                <w:rStyle w:val="Strong"/>
                <w:lang w:val="vi-VN"/>
              </w:rPr>
            </w:rPrChange>
          </w:rPr>
          <w:t xml:space="preserve"> HỢP ĐỒNG</w:t>
        </w:r>
      </w:ins>
    </w:p>
    <w:p w14:paraId="6CD771B6" w14:textId="77777777" w:rsidR="0000044E" w:rsidRPr="009750EB" w:rsidDel="00CA6768" w:rsidRDefault="00172414">
      <w:pPr>
        <w:pStyle w:val="NormalWeb"/>
        <w:spacing w:before="60" w:beforeAutospacing="0" w:after="60" w:afterAutospacing="0" w:line="288" w:lineRule="auto"/>
        <w:jc w:val="both"/>
        <w:rPr>
          <w:del w:id="120" w:author="Tran Duy Khoa" w:date="2023-05-16T10:26:00Z"/>
          <w:rStyle w:val="Strong"/>
          <w:rFonts w:asciiTheme="majorHAnsi" w:hAnsiTheme="majorHAnsi" w:cstheme="majorHAnsi"/>
          <w:lang w:val="vi-VN"/>
          <w:rPrChange w:id="121" w:author="Trang Pham" w:date="2023-05-16T11:13:00Z">
            <w:rPr>
              <w:del w:id="122" w:author="Tran Duy Khoa" w:date="2023-05-16T10:26:00Z"/>
              <w:rStyle w:val="Strong"/>
              <w:lang w:val="vi-VN"/>
            </w:rPr>
          </w:rPrChange>
        </w:rPr>
      </w:pPr>
      <w:del w:id="123" w:author="Tran Duy Khoa" w:date="2023-05-16T10:26:00Z">
        <w:r w:rsidRPr="009750EB" w:rsidDel="00CA6768">
          <w:rPr>
            <w:rStyle w:val="Strong"/>
            <w:rFonts w:asciiTheme="majorHAnsi" w:hAnsiTheme="majorHAnsi" w:cstheme="majorHAnsi"/>
            <w:lang w:val="vi-VN"/>
            <w:rPrChange w:id="124" w:author="Trang Pham" w:date="2023-05-16T11:13:00Z">
              <w:rPr>
                <w:rStyle w:val="Strong"/>
                <w:lang w:val="vi-VN"/>
              </w:rPr>
            </w:rPrChange>
          </w:rPr>
          <w:delText>ĐIỀU 1: NỘI DUNG HỢP ĐỒNG</w:delText>
        </w:r>
      </w:del>
    </w:p>
    <w:p w14:paraId="20323460" w14:textId="77777777" w:rsidR="0000044E" w:rsidRPr="009750EB" w:rsidRDefault="00172414">
      <w:pPr>
        <w:pStyle w:val="rtecenter"/>
        <w:spacing w:before="60" w:beforeAutospacing="0" w:after="60" w:afterAutospacing="0" w:line="288" w:lineRule="auto"/>
        <w:jc w:val="both"/>
        <w:rPr>
          <w:rFonts w:asciiTheme="majorHAnsi" w:hAnsiTheme="majorHAnsi" w:cstheme="majorHAnsi"/>
          <w:bCs/>
          <w:lang w:val="vi-VN"/>
          <w:rPrChange w:id="125" w:author="Trang Pham" w:date="2023-05-16T11:13:00Z">
            <w:rPr>
              <w:bCs/>
              <w:lang w:val="vi-VN"/>
            </w:rPr>
          </w:rPrChange>
        </w:rPr>
      </w:pPr>
      <w:r w:rsidRPr="009750EB">
        <w:rPr>
          <w:rFonts w:asciiTheme="majorHAnsi" w:hAnsiTheme="majorHAnsi" w:cstheme="majorHAnsi"/>
          <w:lang w:val="vi-VN"/>
          <w:rPrChange w:id="126" w:author="Trang Pham" w:date="2023-05-16T11:13:00Z">
            <w:rPr>
              <w:lang w:val="vi-VN"/>
            </w:rPr>
          </w:rPrChange>
        </w:rPr>
        <w:t xml:space="preserve">Bên A đồng ý thuê và Bên B đồng ý thực hiện bảo trì </w:t>
      </w:r>
      <w:r w:rsidRPr="009750EB">
        <w:rPr>
          <w:rFonts w:asciiTheme="majorHAnsi" w:eastAsia="Times New Roman" w:hAnsiTheme="majorHAnsi" w:cstheme="majorHAnsi"/>
          <w:color w:val="000000"/>
          <w:lang w:val="vi-VN"/>
          <w:rPrChange w:id="127" w:author="Trang Pham" w:date="2023-05-16T11:13:00Z">
            <w:rPr>
              <w:rFonts w:eastAsia="Times New Roman"/>
              <w:color w:val="000000"/>
              <w:lang w:val="vi-VN"/>
            </w:rPr>
          </w:rPrChange>
        </w:rPr>
        <w:t xml:space="preserve">tính năng thông báo cho </w:t>
      </w:r>
      <w:r w:rsidRPr="009750EB">
        <w:rPr>
          <w:rFonts w:asciiTheme="majorHAnsi" w:hAnsiTheme="majorHAnsi" w:cstheme="majorHAnsi"/>
          <w:lang w:val="vi-VN"/>
          <w:rPrChange w:id="128" w:author="Trang Pham" w:date="2023-05-16T11:13:00Z">
            <w:rPr>
              <w:lang w:val="vi-VN"/>
            </w:rPr>
          </w:rPrChange>
        </w:rPr>
        <w:t xml:space="preserve">website </w:t>
      </w:r>
      <w:r w:rsidR="003471A6" w:rsidRPr="009750EB">
        <w:rPr>
          <w:rFonts w:asciiTheme="majorHAnsi" w:eastAsia="Times New Roman" w:hAnsiTheme="majorHAnsi" w:cstheme="majorHAnsi"/>
          <w:color w:val="0000FF"/>
          <w:u w:val="single"/>
          <w:lang w:val="vi-VN"/>
          <w:rPrChange w:id="129" w:author="Trang Pham" w:date="2023-05-16T11:13:00Z">
            <w:rPr>
              <w:rFonts w:eastAsia="Times New Roman"/>
              <w:color w:val="0000FF"/>
              <w:u w:val="single"/>
              <w:lang w:val="vi-VN"/>
            </w:rPr>
          </w:rPrChange>
        </w:rPr>
        <w:fldChar w:fldCharType="begin"/>
      </w:r>
      <w:r w:rsidR="003471A6" w:rsidRPr="009750EB">
        <w:rPr>
          <w:rFonts w:asciiTheme="majorHAnsi" w:eastAsia="Times New Roman" w:hAnsiTheme="majorHAnsi" w:cstheme="majorHAnsi"/>
          <w:color w:val="0000FF"/>
          <w:u w:val="single"/>
          <w:lang w:val="vi-VN"/>
          <w:rPrChange w:id="130" w:author="Trang Pham" w:date="2023-05-16T11:13:00Z">
            <w:rPr>
              <w:rFonts w:eastAsia="Times New Roman"/>
              <w:color w:val="0000FF"/>
              <w:u w:val="single"/>
              <w:lang w:val="vi-VN"/>
            </w:rPr>
          </w:rPrChange>
        </w:rPr>
        <w:instrText xml:space="preserve"> HYPERLINK "https://hoasenhome.vn/" \h </w:instrText>
      </w:r>
      <w:r w:rsidR="003471A6" w:rsidRPr="009750EB">
        <w:rPr>
          <w:rFonts w:asciiTheme="majorHAnsi" w:eastAsia="Times New Roman" w:hAnsiTheme="majorHAnsi" w:cstheme="majorHAnsi"/>
          <w:color w:val="0000FF"/>
          <w:u w:val="single"/>
          <w:lang w:val="vi-VN"/>
          <w:rPrChange w:id="131" w:author="Trang Pham" w:date="2023-05-16T11:13:00Z">
            <w:rPr>
              <w:rFonts w:eastAsia="Times New Roman"/>
              <w:color w:val="0000FF"/>
              <w:u w:val="single"/>
              <w:lang w:val="vi-VN"/>
            </w:rPr>
          </w:rPrChange>
        </w:rPr>
        <w:fldChar w:fldCharType="separate"/>
      </w:r>
      <w:r w:rsidRPr="009750EB">
        <w:rPr>
          <w:rFonts w:asciiTheme="majorHAnsi" w:eastAsia="Times New Roman" w:hAnsiTheme="majorHAnsi" w:cstheme="majorHAnsi"/>
          <w:color w:val="0000FF"/>
          <w:u w:val="single"/>
          <w:lang w:val="vi-VN"/>
          <w:rPrChange w:id="132" w:author="Trang Pham" w:date="2023-05-16T11:13:00Z">
            <w:rPr>
              <w:rFonts w:eastAsia="Times New Roman"/>
              <w:color w:val="0000FF"/>
              <w:u w:val="single"/>
              <w:lang w:val="vi-VN"/>
            </w:rPr>
          </w:rPrChange>
        </w:rPr>
        <w:t>https://hoasenhome.vn/</w:t>
      </w:r>
      <w:r w:rsidR="003471A6" w:rsidRPr="009750EB">
        <w:rPr>
          <w:rFonts w:asciiTheme="majorHAnsi" w:eastAsia="Times New Roman" w:hAnsiTheme="majorHAnsi" w:cstheme="majorHAnsi"/>
          <w:color w:val="0000FF"/>
          <w:u w:val="single"/>
          <w:lang w:val="vi-VN"/>
          <w:rPrChange w:id="133" w:author="Trang Pham" w:date="2023-05-16T11:13:00Z">
            <w:rPr>
              <w:rFonts w:eastAsia="Times New Roman"/>
              <w:color w:val="0000FF"/>
              <w:u w:val="single"/>
              <w:lang w:val="vi-VN"/>
            </w:rPr>
          </w:rPrChange>
        </w:rPr>
        <w:fldChar w:fldCharType="end"/>
      </w:r>
      <w:r w:rsidRPr="009750EB">
        <w:rPr>
          <w:rFonts w:asciiTheme="majorHAnsi" w:hAnsiTheme="majorHAnsi" w:cstheme="majorHAnsi"/>
          <w:lang w:val="vi-VN"/>
          <w:rPrChange w:id="134" w:author="Trang Pham" w:date="2023-05-16T11:13:00Z">
            <w:rPr>
              <w:lang w:val="vi-VN"/>
            </w:rPr>
          </w:rPrChange>
        </w:rPr>
        <w:t xml:space="preserve"> </w:t>
      </w:r>
      <w:r w:rsidRPr="009750EB">
        <w:rPr>
          <w:rFonts w:asciiTheme="majorHAnsi" w:eastAsia="Times New Roman" w:hAnsiTheme="majorHAnsi" w:cstheme="majorHAnsi"/>
          <w:color w:val="000000"/>
          <w:lang w:val="vi-VN"/>
          <w:rPrChange w:id="135" w:author="Trang Pham" w:date="2023-05-16T11:13:00Z">
            <w:rPr>
              <w:rFonts w:eastAsia="Times New Roman"/>
              <w:color w:val="000000"/>
              <w:lang w:val="vi-VN"/>
            </w:rPr>
          </w:rPrChange>
        </w:rPr>
        <w:t xml:space="preserve">và Apps Hoa Sen </w:t>
      </w:r>
      <w:r w:rsidRPr="009750EB">
        <w:rPr>
          <w:rFonts w:asciiTheme="majorHAnsi" w:hAnsiTheme="majorHAnsi" w:cstheme="majorHAnsi"/>
          <w:bCs/>
          <w:lang w:val="vi-VN"/>
          <w:rPrChange w:id="136" w:author="Trang Pham" w:date="2023-05-16T11:13:00Z">
            <w:rPr>
              <w:bCs/>
              <w:lang w:val="vi-VN"/>
            </w:rPr>
          </w:rPrChange>
        </w:rPr>
        <w:t xml:space="preserve">với nội dung như sau: </w:t>
      </w:r>
    </w:p>
    <w:p w14:paraId="41101806" w14:textId="77777777" w:rsidR="0000044E" w:rsidRPr="009750EB" w:rsidRDefault="00172414">
      <w:pPr>
        <w:pStyle w:val="ListParagraph"/>
        <w:numPr>
          <w:ilvl w:val="0"/>
          <w:numId w:val="1"/>
        </w:numPr>
        <w:spacing w:before="60" w:after="60" w:line="288" w:lineRule="auto"/>
        <w:jc w:val="both"/>
        <w:rPr>
          <w:rFonts w:asciiTheme="majorHAnsi" w:hAnsiTheme="majorHAnsi" w:cstheme="majorHAnsi"/>
          <w:bCs/>
          <w:sz w:val="24"/>
          <w:szCs w:val="24"/>
          <w:lang w:val="pt-BR"/>
          <w:rPrChange w:id="137" w:author="Trang Pham" w:date="2023-05-16T11:13:00Z">
            <w:rPr>
              <w:rFonts w:ascii="Times New Roman" w:hAnsi="Times New Roman" w:cs="Times New Roman"/>
              <w:bCs/>
              <w:sz w:val="24"/>
              <w:szCs w:val="24"/>
              <w:lang w:val="pt-BR"/>
            </w:rPr>
          </w:rPrChange>
        </w:rPr>
      </w:pPr>
      <w:r w:rsidRPr="009750EB">
        <w:rPr>
          <w:rFonts w:asciiTheme="majorHAnsi" w:hAnsiTheme="majorHAnsi" w:cstheme="majorHAnsi"/>
          <w:bCs/>
          <w:sz w:val="24"/>
          <w:szCs w:val="24"/>
          <w:lang w:val="pt-BR"/>
          <w:rPrChange w:id="138" w:author="Trang Pham" w:date="2023-05-16T11:13:00Z">
            <w:rPr>
              <w:rFonts w:ascii="Times New Roman" w:hAnsi="Times New Roman" w:cs="Times New Roman"/>
              <w:bCs/>
              <w:sz w:val="24"/>
              <w:szCs w:val="24"/>
              <w:lang w:val="pt-BR"/>
            </w:rPr>
          </w:rPrChange>
        </w:rPr>
        <w:t>Hỗ trợ kỹ thuật đảm bảo</w:t>
      </w:r>
      <w:r w:rsidRPr="009750EB">
        <w:rPr>
          <w:rFonts w:asciiTheme="majorHAnsi" w:hAnsiTheme="majorHAnsi" w:cstheme="majorHAnsi"/>
          <w:bCs/>
          <w:sz w:val="24"/>
          <w:szCs w:val="24"/>
          <w:lang w:val="vi-VN"/>
          <w:rPrChange w:id="139" w:author="Trang Pham" w:date="2023-05-16T11:13:00Z">
            <w:rPr>
              <w:rFonts w:ascii="Times New Roman" w:hAnsi="Times New Roman" w:cs="Times New Roman"/>
              <w:bCs/>
              <w:sz w:val="24"/>
              <w:szCs w:val="24"/>
              <w:lang w:val="vi-VN"/>
            </w:rPr>
          </w:rPrChange>
        </w:rPr>
        <w:t xml:space="preserve"> tính năng thông báo cho</w:t>
      </w:r>
      <w:r w:rsidRPr="009750EB">
        <w:rPr>
          <w:rFonts w:asciiTheme="majorHAnsi" w:hAnsiTheme="majorHAnsi" w:cstheme="majorHAnsi"/>
          <w:bCs/>
          <w:sz w:val="24"/>
          <w:szCs w:val="24"/>
          <w:lang w:val="pt-BR"/>
          <w:rPrChange w:id="140" w:author="Trang Pham" w:date="2023-05-16T11:13:00Z">
            <w:rPr>
              <w:rFonts w:ascii="Times New Roman" w:hAnsi="Times New Roman" w:cs="Times New Roman"/>
              <w:bCs/>
              <w:sz w:val="24"/>
              <w:szCs w:val="24"/>
              <w:lang w:val="pt-BR"/>
            </w:rPr>
          </w:rPrChange>
        </w:rPr>
        <w:t xml:space="preserve"> website</w:t>
      </w:r>
      <w:r w:rsidRPr="009750EB">
        <w:rPr>
          <w:rFonts w:asciiTheme="majorHAnsi" w:hAnsiTheme="majorHAnsi" w:cstheme="majorHAnsi"/>
          <w:bCs/>
          <w:sz w:val="24"/>
          <w:szCs w:val="24"/>
          <w:lang w:val="vi-VN"/>
          <w:rPrChange w:id="141" w:author="Trang Pham" w:date="2023-05-16T11:13:00Z">
            <w:rPr>
              <w:rFonts w:ascii="Times New Roman" w:hAnsi="Times New Roman" w:cs="Times New Roman"/>
              <w:bCs/>
              <w:sz w:val="24"/>
              <w:szCs w:val="24"/>
              <w:lang w:val="vi-VN"/>
            </w:rPr>
          </w:rPrChange>
        </w:rPr>
        <w:t xml:space="preserve"> và apps</w:t>
      </w:r>
      <w:r w:rsidRPr="009750EB">
        <w:rPr>
          <w:rFonts w:asciiTheme="majorHAnsi" w:hAnsiTheme="majorHAnsi" w:cstheme="majorHAnsi"/>
          <w:bCs/>
          <w:sz w:val="24"/>
          <w:szCs w:val="24"/>
          <w:lang w:val="pt-BR"/>
          <w:rPrChange w:id="142" w:author="Trang Pham" w:date="2023-05-16T11:13:00Z">
            <w:rPr>
              <w:rFonts w:ascii="Times New Roman" w:hAnsi="Times New Roman" w:cs="Times New Roman"/>
              <w:bCs/>
              <w:sz w:val="24"/>
              <w:szCs w:val="24"/>
              <w:lang w:val="pt-BR"/>
            </w:rPr>
          </w:rPrChange>
        </w:rPr>
        <w:t xml:space="preserve"> vận hành trơn tru.</w:t>
      </w:r>
    </w:p>
    <w:p w14:paraId="21766D28" w14:textId="19248CFD" w:rsidR="0000044E" w:rsidRPr="009750EB" w:rsidRDefault="00172414">
      <w:pPr>
        <w:pStyle w:val="ListParagraph"/>
        <w:numPr>
          <w:ilvl w:val="0"/>
          <w:numId w:val="1"/>
        </w:numPr>
        <w:spacing w:before="60" w:after="60" w:line="288" w:lineRule="auto"/>
        <w:jc w:val="both"/>
        <w:rPr>
          <w:rFonts w:asciiTheme="majorHAnsi" w:hAnsiTheme="majorHAnsi" w:cstheme="majorHAnsi"/>
          <w:color w:val="000000"/>
          <w:sz w:val="24"/>
          <w:szCs w:val="24"/>
          <w:lang w:val="pt-BR"/>
          <w:rPrChange w:id="143" w:author="Trang Pham" w:date="2023-05-16T11:13:00Z">
            <w:rPr>
              <w:rFonts w:ascii="Times New Roman" w:hAnsi="Times New Roman" w:cs="Times New Roman"/>
              <w:color w:val="000000"/>
              <w:sz w:val="24"/>
              <w:szCs w:val="24"/>
              <w:lang w:val="pt-BR"/>
            </w:rPr>
          </w:rPrChange>
        </w:rPr>
        <w:pPrChange w:id="144" w:author="Trang Pham" w:date="2023-05-16T11:14:00Z">
          <w:pPr>
            <w:pStyle w:val="ListParagraph"/>
            <w:numPr>
              <w:numId w:val="1"/>
            </w:numPr>
            <w:spacing w:before="60" w:after="60" w:line="288" w:lineRule="auto"/>
            <w:ind w:hanging="360"/>
          </w:pPr>
        </w:pPrChange>
      </w:pPr>
      <w:r w:rsidRPr="009750EB">
        <w:rPr>
          <w:rFonts w:asciiTheme="majorHAnsi" w:hAnsiTheme="majorHAnsi" w:cstheme="majorHAnsi"/>
          <w:color w:val="000000"/>
          <w:sz w:val="24"/>
          <w:szCs w:val="24"/>
          <w:lang w:val="pt-BR"/>
          <w:rPrChange w:id="145" w:author="Trang Pham" w:date="2023-05-16T11:13:00Z">
            <w:rPr>
              <w:rFonts w:ascii="Times New Roman" w:hAnsi="Times New Roman" w:cs="Times New Roman"/>
              <w:color w:val="000000"/>
              <w:sz w:val="24"/>
              <w:szCs w:val="24"/>
              <w:lang w:val="pt-BR"/>
            </w:rPr>
          </w:rPrChange>
        </w:rPr>
        <w:t xml:space="preserve">Sửa chữa các lỗi Apps và Website nằm trong phạm vi trách nhiệm của Bên B (bao gồm nhưng không giới hạn các trường hợp Apps bị treo, chậm phản hồi, không phản hồi, </w:t>
      </w:r>
      <w:r w:rsidRPr="009750EB">
        <w:rPr>
          <w:rFonts w:asciiTheme="majorHAnsi" w:hAnsiTheme="majorHAnsi" w:cstheme="majorHAnsi"/>
          <w:color w:val="000000"/>
          <w:sz w:val="24"/>
          <w:szCs w:val="24"/>
          <w:lang w:val="pt-BR"/>
          <w:rPrChange w:id="146" w:author="Trang Pham" w:date="2023-05-16T11:13:00Z">
            <w:rPr>
              <w:rFonts w:ascii="Times New Roman" w:hAnsi="Times New Roman" w:cs="Times New Roman"/>
              <w:color w:val="000000"/>
              <w:sz w:val="24"/>
              <w:szCs w:val="24"/>
              <w:lang w:val="pt-BR"/>
            </w:rPr>
          </w:rPrChange>
        </w:rPr>
        <w:lastRenderedPageBreak/>
        <w:t xml:space="preserve">không tương thích, kết quả không chính xác…), trục trặc mà Bên A hoặc người sử dụng phát hiện, gặp phải trong quá trình vận hành, sử dụng. </w:t>
      </w:r>
      <w:r w:rsidRPr="009750EB">
        <w:rPr>
          <w:rFonts w:asciiTheme="majorHAnsi" w:hAnsiTheme="majorHAnsi" w:cstheme="majorHAnsi"/>
          <w:bCs/>
          <w:sz w:val="24"/>
          <w:szCs w:val="24"/>
          <w:lang w:val="pt-BR"/>
          <w:rPrChange w:id="147" w:author="Trang Pham" w:date="2023-05-16T11:13:00Z">
            <w:rPr>
              <w:rFonts w:ascii="Times New Roman" w:hAnsi="Times New Roman" w:cs="Times New Roman"/>
              <w:bCs/>
              <w:sz w:val="24"/>
              <w:szCs w:val="24"/>
              <w:lang w:val="pt-BR"/>
            </w:rPr>
          </w:rPrChange>
        </w:rPr>
        <w:t xml:space="preserve">Sửa chữa các lỗi lập trình, giải quyết các vấn đề kỹ thuật phát sinh do website nằm trong phạm vi trách nhiệm của Bên B, căn cứ nội dung Hợp đồng số </w:t>
      </w:r>
      <w:r w:rsidRPr="009750EB">
        <w:rPr>
          <w:rStyle w:val="Strong"/>
          <w:rFonts w:asciiTheme="majorHAnsi" w:hAnsiTheme="majorHAnsi" w:cstheme="majorHAnsi"/>
          <w:color w:val="000000"/>
          <w:sz w:val="24"/>
          <w:szCs w:val="24"/>
          <w:lang w:val="pt-BR"/>
          <w:rPrChange w:id="148" w:author="Trang Pham" w:date="2023-05-16T11:13:00Z">
            <w:rPr>
              <w:rStyle w:val="Strong"/>
              <w:rFonts w:ascii="Times New Roman" w:hAnsi="Times New Roman" w:cs="Times New Roman"/>
              <w:color w:val="000000"/>
              <w:sz w:val="24"/>
              <w:szCs w:val="24"/>
              <w:lang w:val="pt-BR"/>
            </w:rPr>
          </w:rPrChange>
        </w:rPr>
        <w:t>16.</w:t>
      </w:r>
      <w:r w:rsidRPr="009750EB">
        <w:rPr>
          <w:rFonts w:asciiTheme="majorHAnsi" w:hAnsiTheme="majorHAnsi" w:cstheme="majorHAnsi"/>
          <w:b/>
          <w:bCs/>
          <w:color w:val="000000"/>
          <w:sz w:val="24"/>
          <w:szCs w:val="24"/>
          <w:shd w:val="clear" w:color="auto" w:fill="FFFFFF"/>
          <w:lang w:val="pt-BR"/>
          <w:rPrChange w:id="149" w:author="Trang Pham" w:date="2023-05-16T11:13:00Z">
            <w:rPr>
              <w:rFonts w:ascii="Times New Roman" w:hAnsi="Times New Roman" w:cs="Times New Roman"/>
              <w:b/>
              <w:bCs/>
              <w:color w:val="000000"/>
              <w:sz w:val="24"/>
              <w:szCs w:val="24"/>
              <w:shd w:val="clear" w:color="auto" w:fill="FFFFFF"/>
              <w:lang w:val="pt-BR"/>
            </w:rPr>
          </w:rPrChange>
        </w:rPr>
        <w:t>11.2021/WEB/HOASEN/MGA</w:t>
      </w:r>
      <w:r w:rsidRPr="009750EB">
        <w:rPr>
          <w:rFonts w:asciiTheme="majorHAnsi" w:hAnsiTheme="majorHAnsi" w:cstheme="majorHAnsi"/>
          <w:bCs/>
          <w:sz w:val="24"/>
          <w:szCs w:val="24"/>
          <w:lang w:val="pt-BR"/>
          <w:rPrChange w:id="150" w:author="Trang Pham" w:date="2023-05-16T11:13:00Z">
            <w:rPr>
              <w:rFonts w:ascii="Times New Roman" w:hAnsi="Times New Roman" w:cs="Times New Roman"/>
              <w:bCs/>
              <w:sz w:val="24"/>
              <w:szCs w:val="24"/>
              <w:lang w:val="pt-BR"/>
            </w:rPr>
          </w:rPrChange>
        </w:rPr>
        <w:t xml:space="preserve"> được hai Bên ký ngày </w:t>
      </w:r>
      <w:r w:rsidRPr="009750EB">
        <w:rPr>
          <w:rFonts w:asciiTheme="majorHAnsi" w:hAnsiTheme="majorHAnsi" w:cstheme="majorHAnsi"/>
          <w:b/>
          <w:bCs/>
          <w:sz w:val="24"/>
          <w:szCs w:val="24"/>
          <w:lang w:val="pt-BR"/>
          <w:rPrChange w:id="151" w:author="Trang Pham" w:date="2023-05-16T11:13:00Z">
            <w:rPr>
              <w:rFonts w:ascii="Times New Roman" w:hAnsi="Times New Roman" w:cs="Times New Roman"/>
              <w:b/>
              <w:bCs/>
              <w:sz w:val="24"/>
              <w:szCs w:val="24"/>
              <w:lang w:val="pt-BR"/>
            </w:rPr>
          </w:rPrChange>
        </w:rPr>
        <w:t>16/11/2021</w:t>
      </w:r>
      <w:ins w:id="152" w:author="Trang Pham" w:date="2023-05-16T11:14:00Z">
        <w:r w:rsidR="00CE6338">
          <w:rPr>
            <w:rFonts w:asciiTheme="majorHAnsi" w:hAnsiTheme="majorHAnsi" w:cstheme="majorHAnsi"/>
            <w:b/>
            <w:bCs/>
            <w:sz w:val="24"/>
            <w:szCs w:val="24"/>
            <w:lang w:val="pt-BR"/>
          </w:rPr>
          <w:t>.</w:t>
        </w:r>
      </w:ins>
    </w:p>
    <w:p w14:paraId="57465C3D" w14:textId="77777777" w:rsidR="0000044E" w:rsidRPr="009750EB" w:rsidRDefault="00172414">
      <w:pPr>
        <w:pStyle w:val="ListParagraph"/>
        <w:numPr>
          <w:ilvl w:val="0"/>
          <w:numId w:val="1"/>
        </w:numPr>
        <w:spacing w:before="60" w:after="60" w:line="288" w:lineRule="auto"/>
        <w:jc w:val="both"/>
        <w:rPr>
          <w:rFonts w:asciiTheme="majorHAnsi" w:hAnsiTheme="majorHAnsi" w:cstheme="majorHAnsi"/>
          <w:bCs/>
          <w:sz w:val="24"/>
          <w:szCs w:val="24"/>
          <w:lang w:val="pt-BR"/>
          <w:rPrChange w:id="153" w:author="Trang Pham" w:date="2023-05-16T11:13:00Z">
            <w:rPr>
              <w:rFonts w:ascii="Times New Roman" w:hAnsi="Times New Roman" w:cs="Times New Roman"/>
              <w:bCs/>
              <w:sz w:val="24"/>
              <w:szCs w:val="24"/>
              <w:lang w:val="pt-BR"/>
            </w:rPr>
          </w:rPrChange>
        </w:rPr>
        <w:pPrChange w:id="154" w:author="Trang Pham" w:date="2023-05-16T11:14:00Z">
          <w:pPr>
            <w:pStyle w:val="ListParagraph"/>
            <w:numPr>
              <w:numId w:val="1"/>
            </w:numPr>
            <w:spacing w:before="60" w:after="60" w:line="288" w:lineRule="auto"/>
            <w:ind w:hanging="360"/>
          </w:pPr>
        </w:pPrChange>
      </w:pPr>
      <w:r w:rsidRPr="009750EB">
        <w:rPr>
          <w:rFonts w:asciiTheme="majorHAnsi" w:hAnsiTheme="majorHAnsi" w:cstheme="majorHAnsi"/>
          <w:color w:val="000000"/>
          <w:sz w:val="24"/>
          <w:szCs w:val="24"/>
          <w:lang w:val="pt-BR"/>
          <w:rPrChange w:id="155" w:author="Trang Pham" w:date="2023-05-16T11:13:00Z">
            <w:rPr>
              <w:rFonts w:ascii="Times New Roman" w:hAnsi="Times New Roman" w:cs="Times New Roman"/>
              <w:color w:val="000000"/>
              <w:sz w:val="24"/>
              <w:szCs w:val="24"/>
              <w:lang w:val="pt-BR"/>
            </w:rPr>
          </w:rPrChange>
        </w:rPr>
        <w:t xml:space="preserve">Hỗ trợ, giải đáp, tư vấn trực tiếp miễn phí hoặc thông qua điện thoại, fax, email cho Bên A các vấn đề vướng mắc mà Bên A và người sử dụng của Bên A gặp phải trong quá trình sử dụng tính năng. </w:t>
      </w:r>
    </w:p>
    <w:p w14:paraId="414D7FA7" w14:textId="77777777" w:rsidR="0000044E" w:rsidRPr="009750EB" w:rsidRDefault="00172414">
      <w:pPr>
        <w:pStyle w:val="ListParagraph"/>
        <w:numPr>
          <w:ilvl w:val="0"/>
          <w:numId w:val="1"/>
        </w:numPr>
        <w:spacing w:before="60" w:after="60" w:line="288" w:lineRule="auto"/>
        <w:jc w:val="both"/>
        <w:rPr>
          <w:rFonts w:asciiTheme="majorHAnsi" w:hAnsiTheme="majorHAnsi" w:cstheme="majorHAnsi"/>
          <w:bCs/>
          <w:sz w:val="24"/>
          <w:szCs w:val="24"/>
          <w:lang w:val="pt-BR"/>
          <w:rPrChange w:id="156" w:author="Trang Pham" w:date="2023-05-16T11:13:00Z">
            <w:rPr>
              <w:rFonts w:ascii="Times New Roman" w:hAnsi="Times New Roman" w:cs="Times New Roman"/>
              <w:bCs/>
              <w:sz w:val="24"/>
              <w:szCs w:val="24"/>
              <w:lang w:val="pt-BR"/>
            </w:rPr>
          </w:rPrChange>
        </w:rPr>
        <w:pPrChange w:id="157" w:author="Trang Pham" w:date="2023-05-16T11:14:00Z">
          <w:pPr>
            <w:pStyle w:val="ListParagraph"/>
            <w:numPr>
              <w:numId w:val="1"/>
            </w:numPr>
            <w:spacing w:before="60" w:after="60" w:line="288" w:lineRule="auto"/>
            <w:ind w:hanging="360"/>
          </w:pPr>
        </w:pPrChange>
      </w:pPr>
      <w:r w:rsidRPr="009750EB">
        <w:rPr>
          <w:rFonts w:asciiTheme="majorHAnsi" w:hAnsiTheme="majorHAnsi" w:cstheme="majorHAnsi"/>
          <w:color w:val="000000"/>
          <w:sz w:val="24"/>
          <w:szCs w:val="24"/>
          <w:lang w:val="pt-BR"/>
          <w:rPrChange w:id="158" w:author="Trang Pham" w:date="2023-05-16T11:13:00Z">
            <w:rPr>
              <w:rFonts w:ascii="Times New Roman" w:hAnsi="Times New Roman" w:cs="Times New Roman"/>
              <w:color w:val="000000"/>
              <w:sz w:val="24"/>
              <w:szCs w:val="24"/>
              <w:lang w:val="pt-BR"/>
            </w:rPr>
          </w:rPrChange>
        </w:rPr>
        <w:t>Bên B có trách nhiệm đảm bảo tính năng hoạt động tốt, cũng như có trách nhiệm bảo trì trong suốt thời gian Hợp đồng. Trường hợp có xảy ra sự cố hư hỏng theo nội dung công việc được đề cập trong hợp đồng này, bên B phải đảm bảo khắc phục, sửa chữa cho Bên A.</w:t>
      </w:r>
      <w:r w:rsidRPr="009750EB">
        <w:rPr>
          <w:rFonts w:asciiTheme="majorHAnsi" w:hAnsiTheme="majorHAnsi" w:cstheme="majorHAnsi"/>
          <w:bCs/>
          <w:sz w:val="24"/>
          <w:szCs w:val="24"/>
          <w:lang w:val="pt-BR"/>
          <w:rPrChange w:id="159" w:author="Trang Pham" w:date="2023-05-16T11:13:00Z">
            <w:rPr>
              <w:rFonts w:ascii="Times New Roman" w:hAnsi="Times New Roman" w:cs="Times New Roman"/>
              <w:bCs/>
              <w:sz w:val="24"/>
              <w:szCs w:val="24"/>
              <w:lang w:val="pt-BR"/>
            </w:rPr>
          </w:rPrChange>
        </w:rPr>
        <w:t xml:space="preserve"> </w:t>
      </w:r>
    </w:p>
    <w:p w14:paraId="55270E4C" w14:textId="77777777" w:rsidR="0000044E" w:rsidRPr="009750EB" w:rsidRDefault="00172414">
      <w:pPr>
        <w:pStyle w:val="ListParagraph"/>
        <w:numPr>
          <w:ilvl w:val="0"/>
          <w:numId w:val="1"/>
        </w:numPr>
        <w:spacing w:before="60" w:after="60" w:line="288" w:lineRule="auto"/>
        <w:jc w:val="both"/>
        <w:rPr>
          <w:rFonts w:asciiTheme="majorHAnsi" w:hAnsiTheme="majorHAnsi" w:cstheme="majorHAnsi"/>
          <w:bCs/>
          <w:sz w:val="24"/>
          <w:szCs w:val="24"/>
          <w:lang w:val="pt-BR"/>
          <w:rPrChange w:id="160" w:author="Trang Pham" w:date="2023-05-16T11:13:00Z">
            <w:rPr>
              <w:rFonts w:ascii="Times New Roman" w:hAnsi="Times New Roman" w:cs="Times New Roman"/>
              <w:bCs/>
              <w:sz w:val="24"/>
              <w:szCs w:val="24"/>
              <w:lang w:val="pt-BR"/>
            </w:rPr>
          </w:rPrChange>
        </w:rPr>
        <w:pPrChange w:id="161" w:author="Trang Pham" w:date="2023-05-16T11:14:00Z">
          <w:pPr>
            <w:pStyle w:val="ListParagraph"/>
            <w:numPr>
              <w:numId w:val="1"/>
            </w:numPr>
            <w:spacing w:before="60" w:after="60" w:line="288" w:lineRule="auto"/>
            <w:ind w:hanging="360"/>
          </w:pPr>
        </w:pPrChange>
      </w:pPr>
      <w:r w:rsidRPr="009750EB">
        <w:rPr>
          <w:rFonts w:asciiTheme="majorHAnsi" w:hAnsiTheme="majorHAnsi" w:cstheme="majorHAnsi"/>
          <w:bCs/>
          <w:sz w:val="24"/>
          <w:szCs w:val="24"/>
          <w:lang w:val="pt-BR"/>
          <w:rPrChange w:id="162" w:author="Trang Pham" w:date="2023-05-16T11:13:00Z">
            <w:rPr>
              <w:rFonts w:ascii="Times New Roman" w:hAnsi="Times New Roman" w:cs="Times New Roman"/>
              <w:bCs/>
              <w:sz w:val="24"/>
              <w:szCs w:val="24"/>
              <w:lang w:val="pt-BR"/>
            </w:rPr>
          </w:rPrChange>
        </w:rPr>
        <w:t>S</w:t>
      </w:r>
      <w:r w:rsidRPr="009750EB">
        <w:rPr>
          <w:rFonts w:asciiTheme="majorHAnsi" w:hAnsiTheme="majorHAnsi" w:cstheme="majorHAnsi"/>
          <w:color w:val="000000"/>
          <w:sz w:val="24"/>
          <w:szCs w:val="24"/>
          <w:lang w:val="pt-BR"/>
          <w:rPrChange w:id="163" w:author="Trang Pham" w:date="2023-05-16T11:13:00Z">
            <w:rPr>
              <w:rFonts w:ascii="Times New Roman" w:hAnsi="Times New Roman" w:cs="Times New Roman"/>
              <w:color w:val="000000"/>
              <w:sz w:val="24"/>
              <w:szCs w:val="24"/>
              <w:lang w:val="pt-BR"/>
            </w:rPr>
          </w:rPrChange>
        </w:rPr>
        <w:t>ửa chữa các lỗi lập trình, giải quyết các vấn đề kỹ thuật phát sinh cho tính năng nằm trong phạm vi trách nhiệm của Bên B, bảo trì mã nguồn, sao lưu dữ liệu và hỗ trợ kỹ thuật.</w:t>
      </w:r>
    </w:p>
    <w:p w14:paraId="565C5146" w14:textId="77777777" w:rsidR="0000044E" w:rsidRPr="009750EB" w:rsidRDefault="0000044E">
      <w:pPr>
        <w:pStyle w:val="NormalWeb"/>
        <w:spacing w:before="60" w:beforeAutospacing="0" w:after="60" w:afterAutospacing="0" w:line="288" w:lineRule="auto"/>
        <w:jc w:val="both"/>
        <w:rPr>
          <w:rStyle w:val="Strong"/>
          <w:rFonts w:asciiTheme="majorHAnsi" w:hAnsiTheme="majorHAnsi" w:cstheme="majorHAnsi"/>
          <w:lang w:val="vi-VN"/>
          <w:rPrChange w:id="164" w:author="Trang Pham" w:date="2023-05-16T11:13:00Z">
            <w:rPr>
              <w:rStyle w:val="Strong"/>
              <w:rFonts w:ascii="Calibri" w:hAnsi="Calibri" w:cs="Calibri"/>
              <w:sz w:val="22"/>
              <w:szCs w:val="22"/>
              <w:lang w:val="vi-VN"/>
            </w:rPr>
          </w:rPrChange>
        </w:rPr>
      </w:pPr>
    </w:p>
    <w:p w14:paraId="2EA6D833" w14:textId="77777777" w:rsidR="00CA6768" w:rsidRPr="009750EB" w:rsidRDefault="00CA6768">
      <w:pPr>
        <w:pStyle w:val="NormalWeb"/>
        <w:numPr>
          <w:ilvl w:val="0"/>
          <w:numId w:val="11"/>
        </w:numPr>
        <w:spacing w:before="60" w:beforeAutospacing="0" w:after="60" w:afterAutospacing="0" w:line="288" w:lineRule="auto"/>
        <w:jc w:val="both"/>
        <w:rPr>
          <w:ins w:id="165" w:author="Tran Duy Khoa" w:date="2023-05-16T10:31:00Z"/>
          <w:rStyle w:val="Strong"/>
          <w:rFonts w:asciiTheme="majorHAnsi" w:hAnsiTheme="majorHAnsi" w:cstheme="majorHAnsi"/>
          <w:lang w:val="vi-VN"/>
          <w:rPrChange w:id="166" w:author="Trang Pham" w:date="2023-05-16T11:13:00Z">
            <w:rPr>
              <w:ins w:id="167" w:author="Tran Duy Khoa" w:date="2023-05-16T10:31:00Z"/>
              <w:rStyle w:val="Strong"/>
              <w:lang w:val="vi-VN"/>
            </w:rPr>
          </w:rPrChange>
        </w:rPr>
        <w:pPrChange w:id="168" w:author="Tran Duy Khoa" w:date="2023-05-16T10:31:00Z">
          <w:pPr>
            <w:pStyle w:val="NormalWeb"/>
            <w:spacing w:before="60" w:beforeAutospacing="0" w:after="60" w:afterAutospacing="0" w:line="288" w:lineRule="auto"/>
            <w:jc w:val="both"/>
          </w:pPr>
        </w:pPrChange>
      </w:pPr>
      <w:ins w:id="169" w:author="Tran Duy Khoa" w:date="2023-05-16T10:31:00Z">
        <w:r w:rsidRPr="009750EB">
          <w:rPr>
            <w:rStyle w:val="Strong"/>
            <w:rFonts w:asciiTheme="majorHAnsi" w:hAnsiTheme="majorHAnsi" w:cstheme="majorHAnsi"/>
            <w:rPrChange w:id="170" w:author="Trang Pham" w:date="2023-05-16T11:13:00Z">
              <w:rPr>
                <w:rStyle w:val="Strong"/>
              </w:rPr>
            </w:rPrChange>
          </w:rPr>
          <w:t>BẢO TRÌ</w:t>
        </w:r>
      </w:ins>
    </w:p>
    <w:p w14:paraId="51C0FA56" w14:textId="77777777" w:rsidR="0000044E" w:rsidRPr="009750EB" w:rsidDel="00CA6768" w:rsidRDefault="00172414">
      <w:pPr>
        <w:pStyle w:val="NormalWeb"/>
        <w:spacing w:before="60" w:beforeAutospacing="0" w:after="60" w:afterAutospacing="0" w:line="288" w:lineRule="auto"/>
        <w:jc w:val="both"/>
        <w:rPr>
          <w:del w:id="171" w:author="Tran Duy Khoa" w:date="2023-05-16T10:31:00Z"/>
          <w:rStyle w:val="Strong"/>
          <w:rFonts w:asciiTheme="majorHAnsi" w:hAnsiTheme="majorHAnsi" w:cstheme="majorHAnsi"/>
          <w:rPrChange w:id="172" w:author="Trang Pham" w:date="2023-05-16T11:13:00Z">
            <w:rPr>
              <w:del w:id="173" w:author="Tran Duy Khoa" w:date="2023-05-16T10:31:00Z"/>
              <w:rStyle w:val="Strong"/>
            </w:rPr>
          </w:rPrChange>
        </w:rPr>
      </w:pPr>
      <w:del w:id="174" w:author="Tran Duy Khoa" w:date="2023-05-16T10:31:00Z">
        <w:r w:rsidRPr="009750EB" w:rsidDel="00CA6768">
          <w:rPr>
            <w:rStyle w:val="Strong"/>
            <w:rFonts w:asciiTheme="majorHAnsi" w:hAnsiTheme="majorHAnsi" w:cstheme="majorHAnsi"/>
            <w:lang w:val="vi-VN"/>
            <w:rPrChange w:id="175" w:author="Trang Pham" w:date="2023-05-16T11:13:00Z">
              <w:rPr>
                <w:rStyle w:val="Strong"/>
                <w:lang w:val="vi-VN"/>
              </w:rPr>
            </w:rPrChange>
          </w:rPr>
          <w:delText xml:space="preserve">ĐIỀU 2: </w:delText>
        </w:r>
        <w:r w:rsidRPr="009750EB" w:rsidDel="00CA6768">
          <w:rPr>
            <w:rStyle w:val="Strong"/>
            <w:rFonts w:asciiTheme="majorHAnsi" w:hAnsiTheme="majorHAnsi" w:cstheme="majorHAnsi"/>
            <w:rPrChange w:id="176" w:author="Trang Pham" w:date="2023-05-16T11:13:00Z">
              <w:rPr>
                <w:rStyle w:val="Strong"/>
              </w:rPr>
            </w:rPrChange>
          </w:rPr>
          <w:delText>BẢO TRÌ</w:delText>
        </w:r>
      </w:del>
    </w:p>
    <w:p w14:paraId="73509EF7" w14:textId="77777777" w:rsidR="0000044E" w:rsidRPr="009750EB" w:rsidRDefault="00172414">
      <w:pPr>
        <w:pStyle w:val="NormalWeb"/>
        <w:numPr>
          <w:ilvl w:val="0"/>
          <w:numId w:val="2"/>
        </w:numPr>
        <w:shd w:val="clear" w:color="auto" w:fill="FFFFFF"/>
        <w:spacing w:before="60" w:beforeAutospacing="0" w:after="60" w:afterAutospacing="0" w:line="288" w:lineRule="auto"/>
        <w:ind w:hanging="720"/>
        <w:jc w:val="both"/>
        <w:rPr>
          <w:rFonts w:asciiTheme="majorHAnsi" w:hAnsiTheme="majorHAnsi" w:cstheme="majorHAnsi"/>
          <w:b/>
          <w:lang w:val="pt-BR"/>
          <w:rPrChange w:id="177" w:author="Trang Pham" w:date="2023-05-16T11:13:00Z">
            <w:rPr>
              <w:b/>
              <w:lang w:val="pt-BR"/>
            </w:rPr>
          </w:rPrChange>
        </w:rPr>
      </w:pPr>
      <w:r w:rsidRPr="009750EB">
        <w:rPr>
          <w:rFonts w:asciiTheme="majorHAnsi" w:hAnsiTheme="majorHAnsi" w:cstheme="majorHAnsi"/>
          <w:bCs/>
          <w:lang w:val="pt-BR"/>
          <w:rPrChange w:id="178" w:author="Trang Pham" w:date="2023-05-16T11:13:00Z">
            <w:rPr>
              <w:bCs/>
              <w:lang w:val="pt-BR"/>
            </w:rPr>
          </w:rPrChange>
        </w:rPr>
        <w:t>Phương thức bảo trì: Trong thời hạn bảo trì, nếu phát hiện lỗi (“sự cố”) thì Bên A gửi thông báo bằng văn bản/email/fax hoặc bất kỳ phương thức nào khác cho Bên B. Bên B có trách nhiệm kiểm tra và tiến hành khắc phục sự cố nhanh qua đường dây nóng hoặc cử cán bộ kỹ thuật đến địa điểm theo yêu cầu của Bên A để khắc phục trong vòng 12 giờ kể từ thời điểm Bên A gửi thông báo.</w:t>
      </w:r>
    </w:p>
    <w:p w14:paraId="76EF4EE1" w14:textId="77777777" w:rsidR="0000044E" w:rsidRPr="009750EB" w:rsidRDefault="00172414">
      <w:pPr>
        <w:pStyle w:val="NormalWeb"/>
        <w:numPr>
          <w:ilvl w:val="0"/>
          <w:numId w:val="2"/>
        </w:numPr>
        <w:shd w:val="clear" w:color="auto" w:fill="FFFFFF"/>
        <w:spacing w:before="60" w:beforeAutospacing="0" w:after="60" w:afterAutospacing="0" w:line="288" w:lineRule="auto"/>
        <w:ind w:hanging="720"/>
        <w:jc w:val="both"/>
        <w:rPr>
          <w:rFonts w:asciiTheme="majorHAnsi" w:hAnsiTheme="majorHAnsi" w:cstheme="majorHAnsi"/>
          <w:b/>
          <w:lang w:val="pt-BR"/>
          <w:rPrChange w:id="179" w:author="Trang Pham" w:date="2023-05-16T11:13:00Z">
            <w:rPr>
              <w:b/>
              <w:lang w:val="pt-BR"/>
            </w:rPr>
          </w:rPrChange>
        </w:rPr>
      </w:pPr>
      <w:r w:rsidRPr="009750EB">
        <w:rPr>
          <w:rFonts w:asciiTheme="majorHAnsi" w:hAnsiTheme="majorHAnsi" w:cstheme="majorHAnsi"/>
          <w:bCs/>
          <w:lang w:val="pt-BR"/>
          <w:rPrChange w:id="180" w:author="Trang Pham" w:date="2023-05-16T11:13:00Z">
            <w:rPr>
              <w:bCs/>
              <w:lang w:val="pt-BR"/>
            </w:rPr>
          </w:rPrChange>
        </w:rPr>
        <w:t xml:space="preserve">Thời hạn khắc phục sự cố: </w:t>
      </w:r>
    </w:p>
    <w:p w14:paraId="55B21655" w14:textId="77777777" w:rsidR="0000044E" w:rsidRPr="009750EB" w:rsidRDefault="00172414" w:rsidP="00471A38">
      <w:pPr>
        <w:pStyle w:val="ListParagraph"/>
        <w:numPr>
          <w:ilvl w:val="0"/>
          <w:numId w:val="3"/>
        </w:numPr>
        <w:spacing w:before="60" w:after="60" w:line="288" w:lineRule="auto"/>
        <w:ind w:left="1440"/>
        <w:jc w:val="both"/>
        <w:rPr>
          <w:rFonts w:asciiTheme="majorHAnsi" w:hAnsiTheme="majorHAnsi" w:cstheme="majorHAnsi"/>
          <w:bCs/>
          <w:sz w:val="24"/>
          <w:szCs w:val="24"/>
          <w:lang w:val="pt-BR"/>
          <w:rPrChange w:id="181" w:author="Trang Pham" w:date="2023-05-16T11:13:00Z">
            <w:rPr>
              <w:rFonts w:ascii="Times New Roman" w:hAnsi="Times New Roman" w:cs="Times New Roman"/>
              <w:bCs/>
              <w:sz w:val="24"/>
              <w:szCs w:val="24"/>
              <w:lang w:val="pt-BR"/>
            </w:rPr>
          </w:rPrChange>
        </w:rPr>
      </w:pPr>
      <w:r w:rsidRPr="009750EB">
        <w:rPr>
          <w:rFonts w:asciiTheme="majorHAnsi" w:hAnsiTheme="majorHAnsi" w:cstheme="majorHAnsi"/>
          <w:bCs/>
          <w:sz w:val="24"/>
          <w:szCs w:val="24"/>
          <w:lang w:val="pt-BR"/>
          <w:rPrChange w:id="182" w:author="Trang Pham" w:date="2023-05-16T11:13:00Z">
            <w:rPr>
              <w:rFonts w:ascii="Times New Roman" w:hAnsi="Times New Roman" w:cs="Times New Roman"/>
              <w:bCs/>
              <w:sz w:val="24"/>
              <w:szCs w:val="24"/>
              <w:lang w:val="pt-BR"/>
            </w:rPr>
          </w:rPrChange>
        </w:rPr>
        <w:t>Đối với các lỗi nhỏ: Tối đa 12 giờ kể từ thời điểm Bên A gửi thông báo.</w:t>
      </w:r>
    </w:p>
    <w:p w14:paraId="2C0F99D1" w14:textId="7892DB56" w:rsidR="0000044E" w:rsidRPr="009750EB" w:rsidRDefault="00172414" w:rsidP="00471A38">
      <w:pPr>
        <w:pStyle w:val="ListParagraph"/>
        <w:numPr>
          <w:ilvl w:val="0"/>
          <w:numId w:val="3"/>
        </w:numPr>
        <w:spacing w:before="60" w:after="60" w:line="288" w:lineRule="auto"/>
        <w:ind w:left="1440"/>
        <w:jc w:val="both"/>
        <w:rPr>
          <w:rFonts w:asciiTheme="majorHAnsi" w:hAnsiTheme="majorHAnsi" w:cstheme="majorHAnsi"/>
          <w:bCs/>
          <w:sz w:val="24"/>
          <w:szCs w:val="24"/>
          <w:lang w:val="pt-BR"/>
          <w:rPrChange w:id="183" w:author="Trang Pham" w:date="2023-05-16T11:13:00Z">
            <w:rPr>
              <w:rFonts w:ascii="Times New Roman" w:hAnsi="Times New Roman" w:cs="Times New Roman"/>
              <w:bCs/>
              <w:sz w:val="24"/>
              <w:szCs w:val="24"/>
              <w:lang w:val="pt-BR"/>
            </w:rPr>
          </w:rPrChange>
        </w:rPr>
      </w:pPr>
      <w:r w:rsidRPr="009750EB">
        <w:rPr>
          <w:rFonts w:asciiTheme="majorHAnsi" w:hAnsiTheme="majorHAnsi" w:cstheme="majorHAnsi"/>
          <w:bCs/>
          <w:sz w:val="24"/>
          <w:szCs w:val="24"/>
          <w:lang w:val="pt-BR"/>
          <w:rPrChange w:id="184" w:author="Trang Pham" w:date="2023-05-16T11:13:00Z">
            <w:rPr>
              <w:rFonts w:ascii="Times New Roman" w:hAnsi="Times New Roman" w:cs="Times New Roman"/>
              <w:bCs/>
              <w:sz w:val="24"/>
              <w:szCs w:val="24"/>
              <w:lang w:val="pt-BR"/>
            </w:rPr>
          </w:rPrChange>
        </w:rPr>
        <w:t>Đối với các lỗi khó xử lý, tùy thuộc vào mức độ Hai Bên sẽ thỏa thuận về thời gian khắc phụ</w:t>
      </w:r>
      <w:ins w:id="185" w:author="Trang Pham" w:date="2023-05-16T11:12:00Z">
        <w:r w:rsidR="009750EB" w:rsidRPr="009750EB">
          <w:rPr>
            <w:rFonts w:asciiTheme="majorHAnsi" w:hAnsiTheme="majorHAnsi" w:cstheme="majorHAnsi"/>
            <w:bCs/>
            <w:sz w:val="24"/>
            <w:szCs w:val="24"/>
            <w:lang w:val="pt-BR"/>
            <w:rPrChange w:id="186" w:author="Trang Pham" w:date="2023-05-16T11:13:00Z">
              <w:rPr>
                <w:rFonts w:ascii="Times New Roman" w:hAnsi="Times New Roman" w:cs="Times New Roman"/>
                <w:bCs/>
                <w:sz w:val="24"/>
                <w:szCs w:val="24"/>
                <w:lang w:val="pt-BR"/>
              </w:rPr>
            </w:rPrChange>
          </w:rPr>
          <w:t>c</w:t>
        </w:r>
      </w:ins>
      <w:r w:rsidRPr="009750EB">
        <w:rPr>
          <w:rFonts w:asciiTheme="majorHAnsi" w:hAnsiTheme="majorHAnsi" w:cstheme="majorHAnsi"/>
          <w:bCs/>
          <w:sz w:val="24"/>
          <w:szCs w:val="24"/>
          <w:lang w:val="pt-BR"/>
          <w:rPrChange w:id="187" w:author="Trang Pham" w:date="2023-05-16T11:13:00Z">
            <w:rPr>
              <w:rFonts w:ascii="Times New Roman" w:hAnsi="Times New Roman" w:cs="Times New Roman"/>
              <w:bCs/>
              <w:sz w:val="24"/>
              <w:szCs w:val="24"/>
              <w:lang w:val="pt-BR"/>
            </w:rPr>
          </w:rPrChange>
        </w:rPr>
        <w:t xml:space="preserve"> và xử lý, các vấn đề sẽ được thông báo bằng email.</w:t>
      </w:r>
    </w:p>
    <w:p w14:paraId="6D8C9FB8" w14:textId="77777777" w:rsidR="0000044E" w:rsidRPr="009750EB" w:rsidRDefault="00172414">
      <w:pPr>
        <w:pStyle w:val="NormalWeb"/>
        <w:numPr>
          <w:ilvl w:val="0"/>
          <w:numId w:val="2"/>
        </w:numPr>
        <w:shd w:val="clear" w:color="auto" w:fill="FFFFFF"/>
        <w:spacing w:before="60" w:beforeAutospacing="0" w:after="60" w:afterAutospacing="0" w:line="288" w:lineRule="auto"/>
        <w:ind w:hanging="720"/>
        <w:jc w:val="both"/>
        <w:rPr>
          <w:rStyle w:val="Strong"/>
          <w:rFonts w:asciiTheme="majorHAnsi" w:hAnsiTheme="majorHAnsi" w:cstheme="majorHAnsi"/>
          <w:bCs w:val="0"/>
          <w:lang w:val="pt-BR"/>
          <w:rPrChange w:id="188" w:author="Trang Pham" w:date="2023-05-16T11:13:00Z">
            <w:rPr>
              <w:rStyle w:val="Strong"/>
              <w:rFonts w:ascii="Calibri" w:hAnsi="Calibri" w:cs="Calibri"/>
              <w:bCs w:val="0"/>
              <w:sz w:val="22"/>
              <w:szCs w:val="22"/>
              <w:lang w:val="pt-BR"/>
            </w:rPr>
          </w:rPrChange>
        </w:rPr>
      </w:pPr>
      <w:r w:rsidRPr="009750EB">
        <w:rPr>
          <w:rStyle w:val="Strong"/>
          <w:rFonts w:asciiTheme="majorHAnsi" w:hAnsiTheme="majorHAnsi" w:cstheme="majorHAnsi"/>
          <w:b w:val="0"/>
          <w:bCs w:val="0"/>
          <w:lang w:val="pt-BR"/>
          <w:rPrChange w:id="189" w:author="Trang Pham" w:date="2023-05-16T11:13:00Z">
            <w:rPr>
              <w:rStyle w:val="Strong"/>
              <w:b w:val="0"/>
              <w:bCs w:val="0"/>
              <w:lang w:val="pt-BR"/>
            </w:rPr>
          </w:rPrChange>
        </w:rPr>
        <w:t>Nếu:</w:t>
      </w:r>
    </w:p>
    <w:p w14:paraId="46D849E8" w14:textId="77777777" w:rsidR="0000044E" w:rsidRPr="009750EB" w:rsidRDefault="00172414" w:rsidP="00471A38">
      <w:pPr>
        <w:pStyle w:val="ListParagraph"/>
        <w:numPr>
          <w:ilvl w:val="0"/>
          <w:numId w:val="1"/>
        </w:numPr>
        <w:spacing w:before="60" w:after="60" w:line="288" w:lineRule="auto"/>
        <w:ind w:left="1440"/>
        <w:jc w:val="both"/>
        <w:rPr>
          <w:rFonts w:asciiTheme="majorHAnsi" w:hAnsiTheme="majorHAnsi" w:cstheme="majorHAnsi"/>
          <w:b/>
          <w:sz w:val="24"/>
          <w:szCs w:val="24"/>
          <w:lang w:val="pt-BR"/>
          <w:rPrChange w:id="190" w:author="Trang Pham" w:date="2023-05-16T11:13:00Z">
            <w:rPr>
              <w:rFonts w:ascii="Times New Roman" w:hAnsi="Times New Roman" w:cs="Times New Roman"/>
              <w:b/>
              <w:sz w:val="24"/>
              <w:szCs w:val="24"/>
              <w:lang w:val="pt-BR"/>
            </w:rPr>
          </w:rPrChange>
        </w:rPr>
      </w:pPr>
      <w:r w:rsidRPr="009750EB">
        <w:rPr>
          <w:rFonts w:asciiTheme="majorHAnsi" w:hAnsiTheme="majorHAnsi" w:cstheme="majorHAnsi"/>
          <w:bCs/>
          <w:sz w:val="24"/>
          <w:szCs w:val="24"/>
          <w:lang w:val="pt-BR"/>
          <w:rPrChange w:id="191" w:author="Trang Pham" w:date="2023-05-16T11:13:00Z">
            <w:rPr>
              <w:rFonts w:ascii="Times New Roman" w:hAnsi="Times New Roman" w:cs="Times New Roman"/>
              <w:bCs/>
              <w:sz w:val="24"/>
              <w:szCs w:val="24"/>
              <w:lang w:val="pt-BR"/>
            </w:rPr>
          </w:rPrChange>
        </w:rPr>
        <w:t>Bên B không cử cán bộ kỹ thuật đến khắc phục sự cố; hoặc</w:t>
      </w:r>
    </w:p>
    <w:p w14:paraId="7298310E" w14:textId="77777777" w:rsidR="0000044E" w:rsidRPr="009750EB" w:rsidRDefault="00172414" w:rsidP="00471A38">
      <w:pPr>
        <w:pStyle w:val="ListParagraph"/>
        <w:numPr>
          <w:ilvl w:val="0"/>
          <w:numId w:val="1"/>
        </w:numPr>
        <w:spacing w:before="60" w:after="60" w:line="288" w:lineRule="auto"/>
        <w:ind w:left="1440"/>
        <w:jc w:val="both"/>
        <w:rPr>
          <w:rFonts w:asciiTheme="majorHAnsi" w:hAnsiTheme="majorHAnsi" w:cstheme="majorHAnsi"/>
          <w:b/>
          <w:sz w:val="24"/>
          <w:szCs w:val="24"/>
          <w:lang w:val="pt-BR"/>
          <w:rPrChange w:id="192" w:author="Trang Pham" w:date="2023-05-16T11:13:00Z">
            <w:rPr>
              <w:rFonts w:ascii="Times New Roman" w:hAnsi="Times New Roman" w:cs="Times New Roman"/>
              <w:b/>
              <w:sz w:val="24"/>
              <w:szCs w:val="24"/>
              <w:lang w:val="pt-BR"/>
            </w:rPr>
          </w:rPrChange>
        </w:rPr>
      </w:pPr>
      <w:r w:rsidRPr="009750EB">
        <w:rPr>
          <w:rFonts w:asciiTheme="majorHAnsi" w:hAnsiTheme="majorHAnsi" w:cstheme="majorHAnsi"/>
          <w:bCs/>
          <w:sz w:val="24"/>
          <w:szCs w:val="24"/>
          <w:lang w:val="pt-BR"/>
          <w:rPrChange w:id="193" w:author="Trang Pham" w:date="2023-05-16T11:13:00Z">
            <w:rPr>
              <w:rFonts w:ascii="Times New Roman" w:hAnsi="Times New Roman" w:cs="Times New Roman"/>
              <w:bCs/>
              <w:sz w:val="24"/>
              <w:szCs w:val="24"/>
              <w:lang w:val="pt-BR"/>
            </w:rPr>
          </w:rPrChange>
        </w:rPr>
        <w:t xml:space="preserve">Bên B không khắc phục sự cố trong </w:t>
      </w:r>
      <w:del w:id="194" w:author="Tran Duy Khoa" w:date="2023-05-16T08:43:00Z">
        <w:r w:rsidRPr="009750EB" w:rsidDel="00364AED">
          <w:rPr>
            <w:rFonts w:asciiTheme="majorHAnsi" w:hAnsiTheme="majorHAnsi" w:cstheme="majorHAnsi"/>
            <w:bCs/>
            <w:sz w:val="24"/>
            <w:szCs w:val="24"/>
            <w:lang w:val="pt-BR"/>
            <w:rPrChange w:id="195" w:author="Trang Pham" w:date="2023-05-16T11:13:00Z">
              <w:rPr>
                <w:rFonts w:ascii="Times New Roman" w:hAnsi="Times New Roman" w:cs="Times New Roman"/>
                <w:bCs/>
                <w:sz w:val="24"/>
                <w:szCs w:val="24"/>
                <w:lang w:val="pt-BR"/>
              </w:rPr>
            </w:rPrChange>
          </w:rPr>
          <w:delText xml:space="preserve">trong </w:delText>
        </w:r>
      </w:del>
      <w:r w:rsidRPr="009750EB">
        <w:rPr>
          <w:rFonts w:asciiTheme="majorHAnsi" w:hAnsiTheme="majorHAnsi" w:cstheme="majorHAnsi"/>
          <w:bCs/>
          <w:sz w:val="24"/>
          <w:szCs w:val="24"/>
          <w:lang w:val="pt-BR"/>
          <w:rPrChange w:id="196" w:author="Trang Pham" w:date="2023-05-16T11:13:00Z">
            <w:rPr>
              <w:rFonts w:ascii="Times New Roman" w:hAnsi="Times New Roman" w:cs="Times New Roman"/>
              <w:bCs/>
              <w:sz w:val="24"/>
              <w:szCs w:val="24"/>
              <w:lang w:val="pt-BR"/>
            </w:rPr>
          </w:rPrChange>
        </w:rPr>
        <w:t>thời hạn nêu trên</w:t>
      </w:r>
    </w:p>
    <w:p w14:paraId="539ED5E1" w14:textId="77777777" w:rsidR="0000044E" w:rsidRPr="009750EB" w:rsidRDefault="00172414" w:rsidP="00173526">
      <w:pPr>
        <w:pStyle w:val="NormalWeb"/>
        <w:spacing w:before="60" w:beforeAutospacing="0" w:after="60" w:afterAutospacing="0" w:line="288" w:lineRule="auto"/>
        <w:ind w:left="1440"/>
        <w:jc w:val="both"/>
        <w:rPr>
          <w:rFonts w:asciiTheme="majorHAnsi" w:hAnsiTheme="majorHAnsi" w:cstheme="majorHAnsi"/>
          <w:lang w:val="pt-BR"/>
          <w:rPrChange w:id="197" w:author="Trang Pham" w:date="2023-05-16T11:13:00Z">
            <w:rPr>
              <w:lang w:val="pt-BR"/>
            </w:rPr>
          </w:rPrChange>
        </w:rPr>
        <w:pPrChange w:id="198" w:author="Trang Pham" w:date="2023-05-16T11:35:00Z">
          <w:pPr>
            <w:pStyle w:val="NormalWeb"/>
            <w:spacing w:before="60" w:beforeAutospacing="0" w:after="60" w:afterAutospacing="0" w:line="288" w:lineRule="auto"/>
            <w:jc w:val="both"/>
          </w:pPr>
        </w:pPrChange>
      </w:pPr>
      <w:r w:rsidRPr="009750EB">
        <w:rPr>
          <w:rFonts w:asciiTheme="majorHAnsi" w:hAnsiTheme="majorHAnsi" w:cstheme="majorHAnsi"/>
          <w:bCs/>
          <w:lang w:val="pt-BR"/>
          <w:rPrChange w:id="199" w:author="Trang Pham" w:date="2023-05-16T11:13:00Z">
            <w:rPr>
              <w:bCs/>
              <w:lang w:val="pt-BR"/>
            </w:rPr>
          </w:rPrChange>
        </w:rPr>
        <w:t>Thì Bên A có quyền tự mình hoặc yêu cầu Bên thứ ba tiến hành khắc phục sự cố mà không cần hỏi ý kiến của Bên B và Bên B phải chịu mọi chi phí liên quan.</w:t>
      </w:r>
      <w:r w:rsidRPr="009750EB">
        <w:rPr>
          <w:rFonts w:asciiTheme="majorHAnsi" w:hAnsiTheme="majorHAnsi" w:cstheme="majorHAnsi"/>
          <w:lang w:val="pt-BR"/>
          <w:rPrChange w:id="200" w:author="Trang Pham" w:date="2023-05-16T11:13:00Z">
            <w:rPr>
              <w:lang w:val="pt-BR"/>
            </w:rPr>
          </w:rPrChange>
        </w:rPr>
        <w:t xml:space="preserve"> Đồng thời, Bên B vẫn có nghĩa vụ bảo trì sau khi sự cố được khắc phục bởi Bên A hoặc Bên thứ ba.</w:t>
      </w:r>
    </w:p>
    <w:p w14:paraId="0F7FF2E1" w14:textId="77777777" w:rsidR="0000044E" w:rsidRPr="009750EB" w:rsidRDefault="0000044E">
      <w:pPr>
        <w:pStyle w:val="NormalWeb"/>
        <w:spacing w:before="60" w:beforeAutospacing="0" w:after="60" w:afterAutospacing="0" w:line="288" w:lineRule="auto"/>
        <w:jc w:val="both"/>
        <w:rPr>
          <w:rFonts w:asciiTheme="majorHAnsi" w:hAnsiTheme="majorHAnsi" w:cstheme="majorHAnsi"/>
          <w:lang w:val="pt-BR"/>
          <w:rPrChange w:id="201" w:author="Trang Pham" w:date="2023-05-16T11:13:00Z">
            <w:rPr>
              <w:lang w:val="pt-BR"/>
            </w:rPr>
          </w:rPrChange>
        </w:rPr>
      </w:pPr>
    </w:p>
    <w:p w14:paraId="3A9568EC" w14:textId="77777777" w:rsidR="00CA6768" w:rsidRPr="009750EB" w:rsidRDefault="007D26DB">
      <w:pPr>
        <w:pStyle w:val="NormalWeb"/>
        <w:numPr>
          <w:ilvl w:val="0"/>
          <w:numId w:val="11"/>
        </w:numPr>
        <w:spacing w:before="60" w:beforeAutospacing="0" w:after="60" w:afterAutospacing="0" w:line="288" w:lineRule="auto"/>
        <w:jc w:val="both"/>
        <w:rPr>
          <w:ins w:id="202" w:author="Tran Duy Khoa" w:date="2023-05-16T10:34:00Z"/>
          <w:rStyle w:val="Strong"/>
          <w:rFonts w:asciiTheme="majorHAnsi" w:hAnsiTheme="majorHAnsi" w:cstheme="majorHAnsi"/>
          <w:lang w:val="pt-BR"/>
          <w:rPrChange w:id="203" w:author="Trang Pham" w:date="2023-05-16T11:13:00Z">
            <w:rPr>
              <w:ins w:id="204" w:author="Tran Duy Khoa" w:date="2023-05-16T10:34:00Z"/>
              <w:rStyle w:val="Strong"/>
              <w:lang w:val="pt-BR"/>
            </w:rPr>
          </w:rPrChange>
        </w:rPr>
        <w:pPrChange w:id="205" w:author="Tran Duy Khoa" w:date="2023-05-16T10:34:00Z">
          <w:pPr>
            <w:pStyle w:val="NormalWeb"/>
            <w:spacing w:before="60" w:beforeAutospacing="0" w:after="60" w:afterAutospacing="0" w:line="288" w:lineRule="auto"/>
            <w:jc w:val="both"/>
          </w:pPr>
        </w:pPrChange>
      </w:pPr>
      <w:ins w:id="206" w:author="Tran Duy Khoa" w:date="2023-05-16T10:34:00Z">
        <w:r w:rsidRPr="009750EB">
          <w:rPr>
            <w:rStyle w:val="Strong"/>
            <w:rFonts w:asciiTheme="majorHAnsi" w:hAnsiTheme="majorHAnsi" w:cstheme="majorHAnsi"/>
            <w:lang w:val="pt-BR"/>
            <w:rPrChange w:id="207" w:author="Trang Pham" w:date="2023-05-16T11:13:00Z">
              <w:rPr>
                <w:rStyle w:val="Strong"/>
                <w:lang w:val="pt-BR"/>
              </w:rPr>
            </w:rPrChange>
          </w:rPr>
          <w:t>PHÍ DỊCH VỤ VÀ PHƯƠNG THỨC THANH TOÁN</w:t>
        </w:r>
      </w:ins>
    </w:p>
    <w:p w14:paraId="10E6EEA5" w14:textId="77777777" w:rsidR="0000044E" w:rsidRPr="009750EB" w:rsidDel="007D26DB" w:rsidRDefault="00172414">
      <w:pPr>
        <w:pStyle w:val="NormalWeb"/>
        <w:spacing w:before="60" w:beforeAutospacing="0" w:after="60" w:afterAutospacing="0" w:line="288" w:lineRule="auto"/>
        <w:jc w:val="both"/>
        <w:rPr>
          <w:del w:id="208" w:author="Tran Duy Khoa" w:date="2023-05-16T10:34:00Z"/>
          <w:rStyle w:val="Strong"/>
          <w:rFonts w:asciiTheme="majorHAnsi" w:hAnsiTheme="majorHAnsi" w:cstheme="majorHAnsi"/>
          <w:lang w:val="vi-VN"/>
          <w:rPrChange w:id="209" w:author="Trang Pham" w:date="2023-05-16T11:13:00Z">
            <w:rPr>
              <w:del w:id="210" w:author="Tran Duy Khoa" w:date="2023-05-16T10:34:00Z"/>
              <w:rStyle w:val="Strong"/>
              <w:lang w:val="vi-VN"/>
            </w:rPr>
          </w:rPrChange>
        </w:rPr>
      </w:pPr>
      <w:del w:id="211" w:author="Tran Duy Khoa" w:date="2023-05-16T10:34:00Z">
        <w:r w:rsidRPr="009750EB" w:rsidDel="007D26DB">
          <w:rPr>
            <w:rStyle w:val="Strong"/>
            <w:rFonts w:asciiTheme="majorHAnsi" w:hAnsiTheme="majorHAnsi" w:cstheme="majorHAnsi"/>
            <w:lang w:val="pt-BR"/>
            <w:rPrChange w:id="212" w:author="Trang Pham" w:date="2023-05-16T11:13:00Z">
              <w:rPr>
                <w:rStyle w:val="Strong"/>
                <w:lang w:val="pt-BR"/>
              </w:rPr>
            </w:rPrChange>
          </w:rPr>
          <w:lastRenderedPageBreak/>
          <w:delText xml:space="preserve">ĐIỀU 3: </w:delText>
        </w:r>
        <w:r w:rsidRPr="009750EB" w:rsidDel="007D26DB">
          <w:rPr>
            <w:rStyle w:val="Strong"/>
            <w:rFonts w:asciiTheme="majorHAnsi" w:hAnsiTheme="majorHAnsi" w:cstheme="majorHAnsi"/>
            <w:lang w:val="vi-VN"/>
            <w:rPrChange w:id="213" w:author="Trang Pham" w:date="2023-05-16T11:13:00Z">
              <w:rPr>
                <w:rStyle w:val="Strong"/>
                <w:lang w:val="vi-VN"/>
              </w:rPr>
            </w:rPrChange>
          </w:rPr>
          <w:delText>PHÍ DỊCH VỤ VÀ PHƯƠNG THỨC THANH TOÁN</w:delText>
        </w:r>
      </w:del>
    </w:p>
    <w:p w14:paraId="065DD94E" w14:textId="04437010" w:rsidR="0000044E" w:rsidRPr="009750EB" w:rsidRDefault="00172414">
      <w:pPr>
        <w:pStyle w:val="NormalWeb"/>
        <w:numPr>
          <w:ilvl w:val="0"/>
          <w:numId w:val="4"/>
        </w:numPr>
        <w:shd w:val="clear" w:color="auto" w:fill="FFFFFF"/>
        <w:spacing w:before="60" w:beforeAutospacing="0" w:after="60" w:afterAutospacing="0" w:line="288" w:lineRule="auto"/>
        <w:ind w:left="709" w:hanging="709"/>
        <w:jc w:val="both"/>
        <w:rPr>
          <w:rFonts w:asciiTheme="majorHAnsi" w:hAnsiTheme="majorHAnsi" w:cstheme="majorHAnsi"/>
          <w:lang w:val="vi-VN"/>
          <w:rPrChange w:id="214" w:author="Trang Pham" w:date="2023-05-16T11:13:00Z">
            <w:rPr>
              <w:lang w:val="vi-VN"/>
            </w:rPr>
          </w:rPrChange>
        </w:rPr>
      </w:pPr>
      <w:r w:rsidRPr="009750EB">
        <w:rPr>
          <w:rFonts w:asciiTheme="majorHAnsi" w:hAnsiTheme="majorHAnsi" w:cstheme="majorHAnsi"/>
          <w:lang w:val="vi-VN"/>
          <w:rPrChange w:id="215" w:author="Trang Pham" w:date="2023-05-16T11:13:00Z">
            <w:rPr>
              <w:lang w:val="vi-VN"/>
            </w:rPr>
          </w:rPrChange>
        </w:rPr>
        <w:t xml:space="preserve">Phí dịch vụ: </w:t>
      </w:r>
      <w:r w:rsidRPr="009750EB">
        <w:rPr>
          <w:rFonts w:asciiTheme="majorHAnsi" w:eastAsia="Times New Roman" w:hAnsiTheme="majorHAnsi" w:cstheme="majorHAnsi"/>
          <w:b/>
          <w:color w:val="000000"/>
          <w:lang w:val="vi-VN"/>
          <w:rPrChange w:id="216" w:author="Trang Pham" w:date="2023-05-16T11:13:00Z">
            <w:rPr>
              <w:rFonts w:eastAsia="Times New Roman"/>
              <w:b/>
              <w:color w:val="000000"/>
              <w:lang w:val="vi-VN"/>
            </w:rPr>
          </w:rPrChange>
        </w:rPr>
        <w:t>22</w:t>
      </w:r>
      <w:ins w:id="217" w:author="Trang Pham" w:date="2023-05-16T11:36:00Z">
        <w:r w:rsidR="00776683" w:rsidRPr="00776683">
          <w:rPr>
            <w:rFonts w:asciiTheme="majorHAnsi" w:eastAsia="Times New Roman" w:hAnsiTheme="majorHAnsi" w:cstheme="majorHAnsi"/>
            <w:b/>
            <w:color w:val="000000"/>
            <w:lang w:val="vi-VN"/>
            <w:rPrChange w:id="218" w:author="Trang Pham" w:date="2023-05-16T11:36:00Z">
              <w:rPr>
                <w:rFonts w:asciiTheme="majorHAnsi" w:eastAsia="Times New Roman" w:hAnsiTheme="majorHAnsi" w:cstheme="majorHAnsi"/>
                <w:b/>
                <w:color w:val="000000"/>
              </w:rPr>
            </w:rPrChange>
          </w:rPr>
          <w:t>.</w:t>
        </w:r>
      </w:ins>
      <w:del w:id="219" w:author="Trang Pham" w:date="2023-05-16T11:36:00Z">
        <w:r w:rsidRPr="009750EB" w:rsidDel="00776683">
          <w:rPr>
            <w:rFonts w:asciiTheme="majorHAnsi" w:eastAsia="Times New Roman" w:hAnsiTheme="majorHAnsi" w:cstheme="majorHAnsi"/>
            <w:b/>
            <w:color w:val="000000"/>
            <w:lang w:val="vi-VN"/>
            <w:rPrChange w:id="220" w:author="Trang Pham" w:date="2023-05-16T11:13:00Z">
              <w:rPr>
                <w:rFonts w:eastAsia="Times New Roman"/>
                <w:b/>
                <w:color w:val="000000"/>
                <w:lang w:val="vi-VN"/>
              </w:rPr>
            </w:rPrChange>
          </w:rPr>
          <w:delText>,</w:delText>
        </w:r>
      </w:del>
      <w:r w:rsidRPr="009750EB">
        <w:rPr>
          <w:rFonts w:asciiTheme="majorHAnsi" w:eastAsia="Times New Roman" w:hAnsiTheme="majorHAnsi" w:cstheme="majorHAnsi"/>
          <w:b/>
          <w:color w:val="000000"/>
          <w:lang w:val="vi-VN"/>
          <w:rPrChange w:id="221" w:author="Trang Pham" w:date="2023-05-16T11:13:00Z">
            <w:rPr>
              <w:rFonts w:eastAsia="Times New Roman"/>
              <w:b/>
              <w:color w:val="000000"/>
              <w:lang w:val="vi-VN"/>
            </w:rPr>
          </w:rPrChange>
        </w:rPr>
        <w:t>150</w:t>
      </w:r>
      <w:ins w:id="222" w:author="Trang Pham" w:date="2023-05-16T11:36:00Z">
        <w:r w:rsidR="00776683" w:rsidRPr="00776683">
          <w:rPr>
            <w:rFonts w:asciiTheme="majorHAnsi" w:eastAsia="Times New Roman" w:hAnsiTheme="majorHAnsi" w:cstheme="majorHAnsi"/>
            <w:b/>
            <w:color w:val="000000"/>
            <w:lang w:val="vi-VN"/>
            <w:rPrChange w:id="223" w:author="Trang Pham" w:date="2023-05-16T11:36:00Z">
              <w:rPr>
                <w:rFonts w:asciiTheme="majorHAnsi" w:eastAsia="Times New Roman" w:hAnsiTheme="majorHAnsi" w:cstheme="majorHAnsi"/>
                <w:b/>
                <w:color w:val="000000"/>
              </w:rPr>
            </w:rPrChange>
          </w:rPr>
          <w:t>.</w:t>
        </w:r>
      </w:ins>
      <w:bookmarkStart w:id="224" w:name="_GoBack"/>
      <w:bookmarkEnd w:id="224"/>
      <w:del w:id="225" w:author="Trang Pham" w:date="2023-05-16T11:36:00Z">
        <w:r w:rsidRPr="009750EB" w:rsidDel="00776683">
          <w:rPr>
            <w:rFonts w:asciiTheme="majorHAnsi" w:eastAsia="Times New Roman" w:hAnsiTheme="majorHAnsi" w:cstheme="majorHAnsi"/>
            <w:b/>
            <w:color w:val="000000"/>
            <w:lang w:val="vi-VN"/>
            <w:rPrChange w:id="226" w:author="Trang Pham" w:date="2023-05-16T11:13:00Z">
              <w:rPr>
                <w:rFonts w:eastAsia="Times New Roman"/>
                <w:b/>
                <w:color w:val="000000"/>
                <w:lang w:val="vi-VN"/>
              </w:rPr>
            </w:rPrChange>
          </w:rPr>
          <w:delText>,</w:delText>
        </w:r>
      </w:del>
      <w:r w:rsidRPr="009750EB">
        <w:rPr>
          <w:rFonts w:asciiTheme="majorHAnsi" w:eastAsia="Times New Roman" w:hAnsiTheme="majorHAnsi" w:cstheme="majorHAnsi"/>
          <w:b/>
          <w:color w:val="000000"/>
          <w:lang w:val="vi-VN"/>
          <w:rPrChange w:id="227" w:author="Trang Pham" w:date="2023-05-16T11:13:00Z">
            <w:rPr>
              <w:rFonts w:eastAsia="Times New Roman"/>
              <w:b/>
              <w:color w:val="000000"/>
              <w:lang w:val="vi-VN"/>
            </w:rPr>
          </w:rPrChange>
        </w:rPr>
        <w:t>713</w:t>
      </w:r>
      <w:r w:rsidRPr="009750EB">
        <w:rPr>
          <w:rFonts w:asciiTheme="majorHAnsi" w:hAnsiTheme="majorHAnsi" w:cstheme="majorHAnsi"/>
          <w:b/>
          <w:lang w:val="pt-BR"/>
          <w:rPrChange w:id="228" w:author="Trang Pham" w:date="2023-05-16T11:13:00Z">
            <w:rPr>
              <w:b/>
              <w:lang w:val="pt-BR"/>
            </w:rPr>
          </w:rPrChange>
        </w:rPr>
        <w:t xml:space="preserve"> VNĐ</w:t>
      </w:r>
      <w:r w:rsidRPr="009750EB">
        <w:rPr>
          <w:rFonts w:asciiTheme="majorHAnsi" w:hAnsiTheme="majorHAnsi" w:cstheme="majorHAnsi"/>
          <w:bCs/>
          <w:lang w:val="pt-BR"/>
          <w:rPrChange w:id="229" w:author="Trang Pham" w:date="2023-05-16T11:13:00Z">
            <w:rPr>
              <w:bCs/>
              <w:lang w:val="pt-BR"/>
            </w:rPr>
          </w:rPrChange>
        </w:rPr>
        <w:t xml:space="preserve"> </w:t>
      </w:r>
      <w:r w:rsidRPr="009750EB">
        <w:rPr>
          <w:rFonts w:asciiTheme="majorHAnsi" w:hAnsiTheme="majorHAnsi" w:cstheme="majorHAnsi"/>
          <w:bCs/>
          <w:i/>
          <w:iCs/>
          <w:lang w:val="pt-BR"/>
          <w:rPrChange w:id="230" w:author="Trang Pham" w:date="2023-05-16T11:13:00Z">
            <w:rPr>
              <w:bCs/>
              <w:i/>
              <w:iCs/>
              <w:lang w:val="pt-BR"/>
            </w:rPr>
          </w:rPrChange>
        </w:rPr>
        <w:t xml:space="preserve">(Bằng chữ: </w:t>
      </w:r>
      <w:r w:rsidRPr="009750EB">
        <w:rPr>
          <w:rFonts w:asciiTheme="majorHAnsi" w:hAnsiTheme="majorHAnsi" w:cstheme="majorHAnsi"/>
          <w:bCs/>
          <w:i/>
          <w:iCs/>
          <w:lang w:val="vi-VN"/>
          <w:rPrChange w:id="231" w:author="Trang Pham" w:date="2023-05-16T11:13:00Z">
            <w:rPr>
              <w:bCs/>
              <w:i/>
              <w:iCs/>
              <w:lang w:val="vi-VN"/>
            </w:rPr>
          </w:rPrChange>
        </w:rPr>
        <w:t>Hai mươi hai triệu, một trăm năm mươi nghìn, bảy trăm mười ba</w:t>
      </w:r>
      <w:r w:rsidRPr="009750EB">
        <w:rPr>
          <w:rFonts w:asciiTheme="majorHAnsi" w:hAnsiTheme="majorHAnsi" w:cstheme="majorHAnsi"/>
          <w:bCs/>
          <w:i/>
          <w:iCs/>
          <w:lang w:val="pt-BR"/>
          <w:rPrChange w:id="232" w:author="Trang Pham" w:date="2023-05-16T11:13:00Z">
            <w:rPr>
              <w:bCs/>
              <w:i/>
              <w:iCs/>
              <w:lang w:val="pt-BR"/>
            </w:rPr>
          </w:rPrChange>
        </w:rPr>
        <w:t xml:space="preserve"> đồng)</w:t>
      </w:r>
      <w:r w:rsidRPr="009750EB">
        <w:rPr>
          <w:rFonts w:asciiTheme="majorHAnsi" w:hAnsiTheme="majorHAnsi" w:cstheme="majorHAnsi"/>
          <w:lang w:val="pt-BR"/>
          <w:rPrChange w:id="233" w:author="Trang Pham" w:date="2023-05-16T11:13:00Z">
            <w:rPr>
              <w:lang w:val="pt-BR"/>
            </w:rPr>
          </w:rPrChange>
        </w:rPr>
        <w:t>.</w:t>
      </w:r>
    </w:p>
    <w:p w14:paraId="59664300" w14:textId="77777777" w:rsidR="0000044E" w:rsidRPr="009750EB" w:rsidRDefault="00172414">
      <w:pPr>
        <w:pStyle w:val="ListParagraph"/>
        <w:numPr>
          <w:ilvl w:val="0"/>
          <w:numId w:val="1"/>
        </w:numPr>
        <w:spacing w:before="60" w:after="60" w:line="288" w:lineRule="auto"/>
        <w:jc w:val="both"/>
        <w:rPr>
          <w:rFonts w:asciiTheme="majorHAnsi" w:hAnsiTheme="majorHAnsi" w:cstheme="majorHAnsi"/>
          <w:sz w:val="24"/>
          <w:szCs w:val="24"/>
          <w:lang w:val="vi-VN"/>
          <w:rPrChange w:id="234" w:author="Trang Pham" w:date="2023-05-16T11:13:00Z">
            <w:rPr>
              <w:rFonts w:ascii="Times New Roman" w:hAnsi="Times New Roman" w:cs="Times New Roman"/>
              <w:sz w:val="24"/>
              <w:szCs w:val="24"/>
              <w:lang w:val="vi-VN"/>
            </w:rPr>
          </w:rPrChange>
        </w:rPr>
      </w:pPr>
      <w:r w:rsidRPr="009750EB">
        <w:rPr>
          <w:rFonts w:asciiTheme="majorHAnsi" w:hAnsiTheme="majorHAnsi" w:cstheme="majorHAnsi"/>
          <w:sz w:val="24"/>
          <w:szCs w:val="24"/>
          <w:lang w:val="pt-BR"/>
          <w:rPrChange w:id="235" w:author="Trang Pham" w:date="2023-05-16T11:13:00Z">
            <w:rPr>
              <w:rFonts w:ascii="Times New Roman" w:hAnsi="Times New Roman" w:cs="Times New Roman"/>
              <w:sz w:val="24"/>
              <w:szCs w:val="24"/>
              <w:lang w:val="pt-BR"/>
            </w:rPr>
          </w:rPrChange>
        </w:rPr>
        <w:t>Phí dịch vụ đã bao gồm toàn bộ chi phí Bên A cần phải trả trong suốt quá trình thực hiện Phụ lục Hợp đồng.</w:t>
      </w:r>
    </w:p>
    <w:p w14:paraId="432543A5" w14:textId="77777777" w:rsidR="0000044E" w:rsidRPr="009750EB" w:rsidRDefault="00172414">
      <w:pPr>
        <w:pStyle w:val="NormalWeb"/>
        <w:numPr>
          <w:ilvl w:val="0"/>
          <w:numId w:val="1"/>
        </w:numPr>
        <w:shd w:val="clear" w:color="auto" w:fill="FFFFFF"/>
        <w:spacing w:before="60" w:beforeAutospacing="0" w:after="60" w:afterAutospacing="0" w:line="288" w:lineRule="auto"/>
        <w:jc w:val="both"/>
        <w:rPr>
          <w:rFonts w:asciiTheme="majorHAnsi" w:hAnsiTheme="majorHAnsi" w:cstheme="majorHAnsi"/>
          <w:lang w:val="vi-VN"/>
          <w:rPrChange w:id="236" w:author="Trang Pham" w:date="2023-05-16T11:13:00Z">
            <w:rPr>
              <w:lang w:val="vi-VN"/>
            </w:rPr>
          </w:rPrChange>
        </w:rPr>
      </w:pPr>
      <w:r w:rsidRPr="009750EB">
        <w:rPr>
          <w:rFonts w:asciiTheme="majorHAnsi" w:hAnsiTheme="majorHAnsi" w:cstheme="majorHAnsi"/>
          <w:lang w:val="vi-VN"/>
          <w:rPrChange w:id="237" w:author="Trang Pham" w:date="2023-05-16T11:13:00Z">
            <w:rPr>
              <w:lang w:val="vi-VN"/>
            </w:rPr>
          </w:rPrChange>
        </w:rPr>
        <w:t>Dịch vụ trên thuộc đối tượng không chịu thuế GTGT.</w:t>
      </w:r>
    </w:p>
    <w:p w14:paraId="07A0F952" w14:textId="77777777" w:rsidR="0000044E" w:rsidRPr="009750EB" w:rsidRDefault="00172414">
      <w:pPr>
        <w:pStyle w:val="NormalWeb"/>
        <w:numPr>
          <w:ilvl w:val="0"/>
          <w:numId w:val="4"/>
        </w:numPr>
        <w:shd w:val="clear" w:color="auto" w:fill="FFFFFF"/>
        <w:spacing w:before="60" w:beforeAutospacing="0" w:after="60" w:afterAutospacing="0" w:line="288" w:lineRule="auto"/>
        <w:ind w:left="709" w:hanging="709"/>
        <w:jc w:val="both"/>
        <w:rPr>
          <w:rFonts w:asciiTheme="majorHAnsi" w:hAnsiTheme="majorHAnsi" w:cstheme="majorHAnsi"/>
          <w:lang w:val="vi-VN"/>
          <w:rPrChange w:id="238" w:author="Trang Pham" w:date="2023-05-16T11:13:00Z">
            <w:rPr>
              <w:lang w:val="vi-VN"/>
            </w:rPr>
          </w:rPrChange>
        </w:rPr>
      </w:pPr>
      <w:r w:rsidRPr="009750EB">
        <w:rPr>
          <w:rFonts w:asciiTheme="majorHAnsi" w:hAnsiTheme="majorHAnsi" w:cstheme="majorHAnsi"/>
          <w:lang w:val="vi-VN"/>
          <w:rPrChange w:id="239" w:author="Trang Pham" w:date="2023-05-16T11:13:00Z">
            <w:rPr>
              <w:lang w:val="vi-VN"/>
            </w:rPr>
          </w:rPrChange>
        </w:rPr>
        <w:t xml:space="preserve">Hình thức thanh toán: Bên A thanh toán cho Bên B bằng tiền mặt hoặc chuyển khoản vào tài khoản của Bên B được nêu tại phần đầu Hợp đồng. </w:t>
      </w:r>
    </w:p>
    <w:p w14:paraId="4589733D" w14:textId="77777777" w:rsidR="0000044E" w:rsidRPr="009750EB" w:rsidRDefault="00172414">
      <w:pPr>
        <w:pStyle w:val="NormalWeb"/>
        <w:numPr>
          <w:ilvl w:val="0"/>
          <w:numId w:val="4"/>
        </w:numPr>
        <w:shd w:val="clear" w:color="auto" w:fill="FFFFFF"/>
        <w:spacing w:before="60" w:beforeAutospacing="0" w:after="60" w:afterAutospacing="0" w:line="288" w:lineRule="auto"/>
        <w:ind w:left="709" w:hanging="709"/>
        <w:jc w:val="both"/>
        <w:rPr>
          <w:rFonts w:asciiTheme="majorHAnsi" w:hAnsiTheme="majorHAnsi" w:cstheme="majorHAnsi"/>
          <w:lang w:val="vi-VN"/>
          <w:rPrChange w:id="240" w:author="Trang Pham" w:date="2023-05-16T11:13:00Z">
            <w:rPr>
              <w:lang w:val="vi-VN"/>
            </w:rPr>
          </w:rPrChange>
        </w:rPr>
      </w:pPr>
      <w:r w:rsidRPr="009750EB">
        <w:rPr>
          <w:rFonts w:asciiTheme="majorHAnsi" w:hAnsiTheme="majorHAnsi" w:cstheme="majorHAnsi"/>
          <w:lang w:val="vi-VN"/>
          <w:rPrChange w:id="241" w:author="Trang Pham" w:date="2023-05-16T11:13:00Z">
            <w:rPr>
              <w:lang w:val="vi-VN"/>
            </w:rPr>
          </w:rPrChange>
        </w:rPr>
        <w:t>Phương thức thanh toán: Bên A thanh toán 100% phí dịch vụ cho Bên B trong vòng 07 (bảy) ngày sau khi Bên A nhận được đúng, đầy đủ Hồ sơ thanh toán, gồm:</w:t>
      </w:r>
    </w:p>
    <w:p w14:paraId="4516CAB2" w14:textId="77777777" w:rsidR="0000044E" w:rsidRPr="009750EB" w:rsidRDefault="00172414">
      <w:pPr>
        <w:pStyle w:val="NormalWeb"/>
        <w:numPr>
          <w:ilvl w:val="0"/>
          <w:numId w:val="5"/>
        </w:numPr>
        <w:shd w:val="clear" w:color="auto" w:fill="FFFFFF"/>
        <w:spacing w:before="60" w:beforeAutospacing="0" w:after="60" w:afterAutospacing="0" w:line="288" w:lineRule="auto"/>
        <w:rPr>
          <w:rFonts w:asciiTheme="majorHAnsi" w:hAnsiTheme="majorHAnsi" w:cstheme="majorHAnsi"/>
          <w:lang w:val="vi-VN"/>
          <w:rPrChange w:id="242" w:author="Trang Pham" w:date="2023-05-16T11:13:00Z">
            <w:rPr>
              <w:lang w:val="vi-VN"/>
            </w:rPr>
          </w:rPrChange>
        </w:rPr>
      </w:pPr>
      <w:r w:rsidRPr="009750EB">
        <w:rPr>
          <w:rFonts w:asciiTheme="majorHAnsi" w:hAnsiTheme="majorHAnsi" w:cstheme="majorHAnsi"/>
          <w:lang w:val="vi-VN"/>
          <w:rPrChange w:id="243" w:author="Trang Pham" w:date="2023-05-16T11:13:00Z">
            <w:rPr>
              <w:lang w:val="vi-VN"/>
            </w:rPr>
          </w:rPrChange>
        </w:rPr>
        <w:t xml:space="preserve">Giấy đề nghị thanh toán; </w:t>
      </w:r>
    </w:p>
    <w:p w14:paraId="166AD8D9" w14:textId="77777777" w:rsidR="0000044E" w:rsidRPr="009750EB" w:rsidRDefault="00172414">
      <w:pPr>
        <w:pStyle w:val="NormalWeb"/>
        <w:numPr>
          <w:ilvl w:val="0"/>
          <w:numId w:val="5"/>
        </w:numPr>
        <w:shd w:val="clear" w:color="auto" w:fill="FFFFFF"/>
        <w:spacing w:before="60" w:beforeAutospacing="0" w:after="60" w:afterAutospacing="0" w:line="288" w:lineRule="auto"/>
        <w:rPr>
          <w:rFonts w:asciiTheme="majorHAnsi" w:hAnsiTheme="majorHAnsi" w:cstheme="majorHAnsi"/>
          <w:lang w:val="vi-VN"/>
          <w:rPrChange w:id="244" w:author="Trang Pham" w:date="2023-05-16T11:13:00Z">
            <w:rPr>
              <w:lang w:val="vi-VN"/>
            </w:rPr>
          </w:rPrChange>
        </w:rPr>
      </w:pPr>
      <w:r w:rsidRPr="009750EB">
        <w:rPr>
          <w:rFonts w:asciiTheme="majorHAnsi" w:hAnsiTheme="majorHAnsi" w:cstheme="majorHAnsi"/>
          <w:lang w:val="vi-VN"/>
          <w:rPrChange w:id="245" w:author="Trang Pham" w:date="2023-05-16T11:13:00Z">
            <w:rPr>
              <w:lang w:val="vi-VN"/>
            </w:rPr>
          </w:rPrChange>
        </w:rPr>
        <w:t>Hóa đơn tài chính hợp lệ.</w:t>
      </w:r>
    </w:p>
    <w:p w14:paraId="1C0DA991" w14:textId="77777777" w:rsidR="0000044E" w:rsidRPr="009750EB" w:rsidRDefault="0000044E">
      <w:pPr>
        <w:pStyle w:val="NormalWeb"/>
        <w:spacing w:before="60" w:beforeAutospacing="0" w:after="60" w:afterAutospacing="0" w:line="288" w:lineRule="auto"/>
        <w:jc w:val="both"/>
        <w:rPr>
          <w:rStyle w:val="Strong"/>
          <w:rFonts w:asciiTheme="majorHAnsi" w:hAnsiTheme="majorHAnsi" w:cstheme="majorHAnsi"/>
          <w:lang w:val="vi-VN"/>
          <w:rPrChange w:id="246" w:author="Trang Pham" w:date="2023-05-16T11:13:00Z">
            <w:rPr>
              <w:rStyle w:val="Strong"/>
              <w:lang w:val="vi-VN"/>
            </w:rPr>
          </w:rPrChange>
        </w:rPr>
      </w:pPr>
    </w:p>
    <w:p w14:paraId="532EE402" w14:textId="77777777" w:rsidR="007D26DB" w:rsidRPr="009750EB" w:rsidRDefault="007D26DB">
      <w:pPr>
        <w:pStyle w:val="NormalWeb"/>
        <w:numPr>
          <w:ilvl w:val="0"/>
          <w:numId w:val="11"/>
        </w:numPr>
        <w:spacing w:before="60" w:beforeAutospacing="0" w:after="60" w:afterAutospacing="0" w:line="288" w:lineRule="auto"/>
        <w:jc w:val="both"/>
        <w:rPr>
          <w:ins w:id="247" w:author="Tran Duy Khoa" w:date="2023-05-16T10:40:00Z"/>
          <w:rStyle w:val="Strong"/>
          <w:rFonts w:asciiTheme="majorHAnsi" w:hAnsiTheme="majorHAnsi" w:cstheme="majorHAnsi"/>
          <w:lang w:val="vi-VN"/>
          <w:rPrChange w:id="248" w:author="Trang Pham" w:date="2023-05-16T11:13:00Z">
            <w:rPr>
              <w:ins w:id="249" w:author="Tran Duy Khoa" w:date="2023-05-16T10:40:00Z"/>
              <w:rStyle w:val="Strong"/>
              <w:lang w:val="vi-VN"/>
            </w:rPr>
          </w:rPrChange>
        </w:rPr>
        <w:pPrChange w:id="250" w:author="Tran Duy Khoa" w:date="2023-05-16T10:40:00Z">
          <w:pPr>
            <w:pStyle w:val="NormalWeb"/>
            <w:spacing w:before="60" w:beforeAutospacing="0" w:after="60" w:afterAutospacing="0" w:line="288" w:lineRule="auto"/>
            <w:jc w:val="both"/>
          </w:pPr>
        </w:pPrChange>
      </w:pPr>
      <w:ins w:id="251" w:author="Tran Duy Khoa" w:date="2023-05-16T10:40:00Z">
        <w:r w:rsidRPr="009750EB">
          <w:rPr>
            <w:rStyle w:val="Strong"/>
            <w:rFonts w:asciiTheme="majorHAnsi" w:hAnsiTheme="majorHAnsi" w:cstheme="majorHAnsi"/>
            <w:lang w:val="vi-VN"/>
            <w:rPrChange w:id="252" w:author="Trang Pham" w:date="2023-05-16T11:13:00Z">
              <w:rPr>
                <w:rStyle w:val="Strong"/>
              </w:rPr>
            </w:rPrChange>
          </w:rPr>
          <w:t>QUYỀN LỢI VÀ NGHĨA VỤ CỦA BÊN A</w:t>
        </w:r>
      </w:ins>
      <w:ins w:id="253" w:author="Tran Duy Khoa" w:date="2023-05-16T10:41:00Z">
        <w:r w:rsidRPr="009750EB">
          <w:rPr>
            <w:rStyle w:val="Strong"/>
            <w:rFonts w:asciiTheme="majorHAnsi" w:hAnsiTheme="majorHAnsi" w:cstheme="majorHAnsi"/>
            <w:lang w:val="vi-VN"/>
            <w:rPrChange w:id="254" w:author="Trang Pham" w:date="2023-05-16T11:13:00Z">
              <w:rPr>
                <w:rStyle w:val="Strong"/>
              </w:rPr>
            </w:rPrChange>
          </w:rPr>
          <w:t>:</w:t>
        </w:r>
      </w:ins>
    </w:p>
    <w:p w14:paraId="48EE13BE" w14:textId="77777777" w:rsidR="0000044E" w:rsidRPr="009750EB" w:rsidDel="008906E3" w:rsidRDefault="00172414">
      <w:pPr>
        <w:pStyle w:val="NormalWeb"/>
        <w:spacing w:before="60" w:beforeAutospacing="0" w:after="60" w:afterAutospacing="0" w:line="288" w:lineRule="auto"/>
        <w:jc w:val="both"/>
        <w:rPr>
          <w:del w:id="255" w:author="Tran Duy Khoa" w:date="2023-05-16T10:41:00Z"/>
          <w:rStyle w:val="Strong"/>
          <w:rFonts w:asciiTheme="majorHAnsi" w:hAnsiTheme="majorHAnsi" w:cstheme="majorHAnsi"/>
          <w:lang w:val="pt-BR"/>
          <w:rPrChange w:id="256" w:author="Trang Pham" w:date="2023-05-16T11:13:00Z">
            <w:rPr>
              <w:del w:id="257" w:author="Tran Duy Khoa" w:date="2023-05-16T10:41:00Z"/>
              <w:rStyle w:val="Strong"/>
              <w:lang w:val="pt-BR"/>
            </w:rPr>
          </w:rPrChange>
        </w:rPr>
      </w:pPr>
      <w:del w:id="258" w:author="Tran Duy Khoa" w:date="2023-05-16T10:41:00Z">
        <w:r w:rsidRPr="009750EB" w:rsidDel="008906E3">
          <w:rPr>
            <w:rStyle w:val="Strong"/>
            <w:rFonts w:asciiTheme="majorHAnsi" w:hAnsiTheme="majorHAnsi" w:cstheme="majorHAnsi"/>
            <w:lang w:val="vi-VN"/>
            <w:rPrChange w:id="259" w:author="Trang Pham" w:date="2023-05-16T11:13:00Z">
              <w:rPr>
                <w:rStyle w:val="Strong"/>
                <w:lang w:val="vi-VN"/>
              </w:rPr>
            </w:rPrChange>
          </w:rPr>
          <w:delText>ĐIỀU 4: QUYỀN LỢI VÀ NGHĨA VỤ CỦA BÊN A:</w:delText>
        </w:r>
      </w:del>
    </w:p>
    <w:p w14:paraId="707832E4" w14:textId="77777777" w:rsidR="0000044E" w:rsidRPr="009750EB" w:rsidRDefault="00172414">
      <w:pPr>
        <w:pStyle w:val="NormalWeb"/>
        <w:numPr>
          <w:ilvl w:val="0"/>
          <w:numId w:val="6"/>
        </w:numPr>
        <w:spacing w:before="60" w:beforeAutospacing="0" w:after="60" w:afterAutospacing="0" w:line="288" w:lineRule="auto"/>
        <w:ind w:hanging="720"/>
        <w:rPr>
          <w:rStyle w:val="Strong"/>
          <w:rFonts w:asciiTheme="majorHAnsi" w:hAnsiTheme="majorHAnsi" w:cstheme="majorHAnsi"/>
          <w:rPrChange w:id="260" w:author="Trang Pham" w:date="2023-05-16T11:13:00Z">
            <w:rPr>
              <w:rStyle w:val="Strong"/>
              <w:rFonts w:ascii="Calibri" w:hAnsi="Calibri" w:cs="Calibri"/>
              <w:sz w:val="22"/>
              <w:szCs w:val="22"/>
            </w:rPr>
          </w:rPrChange>
        </w:rPr>
      </w:pPr>
      <w:r w:rsidRPr="009750EB">
        <w:rPr>
          <w:rStyle w:val="Strong"/>
          <w:rFonts w:asciiTheme="majorHAnsi" w:hAnsiTheme="majorHAnsi" w:cstheme="majorHAnsi"/>
          <w:lang w:val="vi-VN"/>
          <w:rPrChange w:id="261" w:author="Trang Pham" w:date="2023-05-16T11:13:00Z">
            <w:rPr>
              <w:rStyle w:val="Strong"/>
              <w:lang w:val="vi-VN"/>
            </w:rPr>
          </w:rPrChange>
        </w:rPr>
        <w:t>Quyền lợi:</w:t>
      </w:r>
    </w:p>
    <w:p w14:paraId="4E4550FC" w14:textId="77777777" w:rsidR="0000044E" w:rsidRPr="009750EB" w:rsidRDefault="00172414">
      <w:pPr>
        <w:pStyle w:val="ListParagraph"/>
        <w:numPr>
          <w:ilvl w:val="0"/>
          <w:numId w:val="7"/>
        </w:numPr>
        <w:spacing w:before="60" w:after="60" w:line="288" w:lineRule="auto"/>
        <w:jc w:val="both"/>
        <w:rPr>
          <w:rFonts w:asciiTheme="majorHAnsi" w:hAnsiTheme="majorHAnsi" w:cstheme="majorHAnsi"/>
          <w:bCs/>
          <w:sz w:val="24"/>
          <w:szCs w:val="24"/>
          <w:lang w:val="pt-BR"/>
          <w:rPrChange w:id="262" w:author="Trang Pham" w:date="2023-05-16T11:13:00Z">
            <w:rPr>
              <w:rFonts w:ascii="Times New Roman" w:hAnsi="Times New Roman" w:cs="Times New Roman"/>
              <w:bCs/>
              <w:sz w:val="24"/>
              <w:szCs w:val="24"/>
              <w:lang w:val="pt-BR"/>
            </w:rPr>
          </w:rPrChange>
        </w:rPr>
      </w:pPr>
      <w:r w:rsidRPr="009750EB">
        <w:rPr>
          <w:rFonts w:asciiTheme="majorHAnsi" w:hAnsiTheme="majorHAnsi" w:cstheme="majorHAnsi"/>
          <w:bCs/>
          <w:sz w:val="24"/>
          <w:szCs w:val="24"/>
          <w:lang w:val="pt-BR"/>
          <w:rPrChange w:id="263" w:author="Trang Pham" w:date="2023-05-16T11:13:00Z">
            <w:rPr>
              <w:rFonts w:ascii="Times New Roman" w:hAnsi="Times New Roman" w:cs="Times New Roman"/>
              <w:bCs/>
              <w:sz w:val="24"/>
              <w:szCs w:val="24"/>
              <w:lang w:val="pt-BR"/>
            </w:rPr>
          </w:rPrChange>
        </w:rPr>
        <w:t>Yêu cầu Bên B thực hiện đúng nội dung công việc đã thỏa thuận trong Hợp đồng.</w:t>
      </w:r>
    </w:p>
    <w:p w14:paraId="5440ACA3" w14:textId="77777777" w:rsidR="0000044E" w:rsidRPr="009750EB" w:rsidRDefault="00172414">
      <w:pPr>
        <w:pStyle w:val="NormalWeb"/>
        <w:numPr>
          <w:ilvl w:val="0"/>
          <w:numId w:val="6"/>
        </w:numPr>
        <w:spacing w:before="60" w:beforeAutospacing="0" w:after="60" w:afterAutospacing="0" w:line="288" w:lineRule="auto"/>
        <w:ind w:hanging="720"/>
        <w:rPr>
          <w:rStyle w:val="Strong"/>
          <w:rFonts w:asciiTheme="majorHAnsi" w:hAnsiTheme="majorHAnsi" w:cstheme="majorHAnsi"/>
          <w:rPrChange w:id="264" w:author="Trang Pham" w:date="2023-05-16T11:13:00Z">
            <w:rPr>
              <w:rStyle w:val="Strong"/>
              <w:rFonts w:ascii="Calibri" w:hAnsi="Calibri" w:cs="Calibri"/>
              <w:sz w:val="22"/>
              <w:szCs w:val="22"/>
            </w:rPr>
          </w:rPrChange>
        </w:rPr>
      </w:pPr>
      <w:r w:rsidRPr="009750EB">
        <w:rPr>
          <w:rStyle w:val="Strong"/>
          <w:rFonts w:asciiTheme="majorHAnsi" w:hAnsiTheme="majorHAnsi" w:cstheme="majorHAnsi"/>
          <w:lang w:val="vi-VN"/>
          <w:rPrChange w:id="265" w:author="Trang Pham" w:date="2023-05-16T11:13:00Z">
            <w:rPr>
              <w:rStyle w:val="Strong"/>
              <w:lang w:val="vi-VN"/>
            </w:rPr>
          </w:rPrChange>
        </w:rPr>
        <w:t>Nghĩa vụ:</w:t>
      </w:r>
    </w:p>
    <w:p w14:paraId="502BC1EE" w14:textId="77777777" w:rsidR="0000044E" w:rsidRPr="009750EB" w:rsidRDefault="00172414">
      <w:pPr>
        <w:pStyle w:val="ListParagraph"/>
        <w:numPr>
          <w:ilvl w:val="0"/>
          <w:numId w:val="7"/>
        </w:numPr>
        <w:spacing w:before="60" w:after="60" w:line="288" w:lineRule="auto"/>
        <w:jc w:val="both"/>
        <w:rPr>
          <w:rFonts w:asciiTheme="majorHAnsi" w:hAnsiTheme="majorHAnsi" w:cstheme="majorHAnsi"/>
          <w:bCs/>
          <w:sz w:val="24"/>
          <w:szCs w:val="24"/>
          <w:lang w:val="pt-BR"/>
          <w:rPrChange w:id="266" w:author="Trang Pham" w:date="2023-05-16T11:13:00Z">
            <w:rPr>
              <w:rFonts w:ascii="Times New Roman" w:hAnsi="Times New Roman" w:cs="Times New Roman"/>
              <w:bCs/>
              <w:sz w:val="24"/>
              <w:szCs w:val="24"/>
              <w:lang w:val="pt-BR"/>
            </w:rPr>
          </w:rPrChange>
        </w:rPr>
      </w:pPr>
      <w:r w:rsidRPr="009750EB">
        <w:rPr>
          <w:rFonts w:asciiTheme="majorHAnsi" w:hAnsiTheme="majorHAnsi" w:cstheme="majorHAnsi"/>
          <w:bCs/>
          <w:sz w:val="24"/>
          <w:szCs w:val="24"/>
          <w:lang w:val="pt-BR"/>
          <w:rPrChange w:id="267" w:author="Trang Pham" w:date="2023-05-16T11:13:00Z">
            <w:rPr>
              <w:rFonts w:ascii="Times New Roman" w:hAnsi="Times New Roman" w:cs="Times New Roman"/>
              <w:bCs/>
              <w:sz w:val="24"/>
              <w:szCs w:val="24"/>
              <w:lang w:val="pt-BR"/>
            </w:rPr>
          </w:rPrChange>
        </w:rPr>
        <w:t>Thanh toán phí dịch vụ theo đúng thời gian đã thỏa thuận.</w:t>
      </w:r>
    </w:p>
    <w:p w14:paraId="39BBA3B3" w14:textId="77777777" w:rsidR="0000044E" w:rsidRPr="009750EB" w:rsidRDefault="00172414">
      <w:pPr>
        <w:pStyle w:val="ListParagraph"/>
        <w:numPr>
          <w:ilvl w:val="0"/>
          <w:numId w:val="7"/>
        </w:numPr>
        <w:spacing w:before="60" w:after="60" w:line="288" w:lineRule="auto"/>
        <w:jc w:val="both"/>
        <w:rPr>
          <w:rFonts w:asciiTheme="majorHAnsi" w:hAnsiTheme="majorHAnsi" w:cstheme="majorHAnsi"/>
          <w:sz w:val="24"/>
          <w:szCs w:val="24"/>
          <w:lang w:val="pt-BR"/>
          <w:rPrChange w:id="268" w:author="Trang Pham" w:date="2023-05-16T11:13:00Z">
            <w:rPr>
              <w:rFonts w:ascii="Times New Roman" w:hAnsi="Times New Roman" w:cs="Times New Roman"/>
              <w:sz w:val="24"/>
              <w:szCs w:val="24"/>
              <w:lang w:val="pt-BR"/>
            </w:rPr>
          </w:rPrChange>
        </w:rPr>
      </w:pPr>
      <w:r w:rsidRPr="009750EB">
        <w:rPr>
          <w:rFonts w:asciiTheme="majorHAnsi" w:hAnsiTheme="majorHAnsi" w:cstheme="majorHAnsi"/>
          <w:bCs/>
          <w:sz w:val="24"/>
          <w:szCs w:val="24"/>
          <w:lang w:val="pt-BR"/>
          <w:rPrChange w:id="269" w:author="Trang Pham" w:date="2023-05-16T11:13:00Z">
            <w:rPr>
              <w:rFonts w:ascii="Times New Roman" w:hAnsi="Times New Roman" w:cs="Times New Roman"/>
              <w:bCs/>
              <w:sz w:val="24"/>
              <w:szCs w:val="24"/>
              <w:lang w:val="pt-BR"/>
            </w:rPr>
          </w:rPrChange>
        </w:rPr>
        <w:t>Tạo mọi điều kiện thuận lợi cho Bên B để thực hiện công việc theo nội dung thỏa thuận tại Điều 1 của Hợp đồng này.</w:t>
      </w:r>
      <w:r w:rsidRPr="009750EB">
        <w:rPr>
          <w:rFonts w:asciiTheme="majorHAnsi" w:hAnsiTheme="majorHAnsi" w:cstheme="majorHAnsi"/>
          <w:sz w:val="24"/>
          <w:szCs w:val="24"/>
          <w:lang w:val="pt-BR"/>
          <w:rPrChange w:id="270" w:author="Trang Pham" w:date="2023-05-16T11:13:00Z">
            <w:rPr>
              <w:rFonts w:ascii="Times New Roman" w:hAnsi="Times New Roman" w:cs="Times New Roman"/>
              <w:sz w:val="24"/>
              <w:szCs w:val="24"/>
              <w:lang w:val="pt-BR"/>
            </w:rPr>
          </w:rPrChange>
        </w:rPr>
        <w:t xml:space="preserve"> </w:t>
      </w:r>
    </w:p>
    <w:p w14:paraId="6E83D481" w14:textId="77777777" w:rsidR="0000044E" w:rsidRPr="009750EB" w:rsidRDefault="0000044E">
      <w:pPr>
        <w:pStyle w:val="NormalWeb"/>
        <w:spacing w:before="60" w:beforeAutospacing="0" w:after="60" w:afterAutospacing="0" w:line="288" w:lineRule="auto"/>
        <w:jc w:val="both"/>
        <w:rPr>
          <w:rStyle w:val="Strong"/>
          <w:rFonts w:asciiTheme="majorHAnsi" w:hAnsiTheme="majorHAnsi" w:cstheme="majorHAnsi"/>
          <w:lang w:val="vi-VN"/>
          <w:rPrChange w:id="271" w:author="Trang Pham" w:date="2023-05-16T11:13:00Z">
            <w:rPr>
              <w:rStyle w:val="Strong"/>
              <w:rFonts w:ascii="Calibri" w:hAnsi="Calibri" w:cs="Calibri"/>
              <w:sz w:val="22"/>
              <w:szCs w:val="22"/>
              <w:lang w:val="vi-VN"/>
            </w:rPr>
          </w:rPrChange>
        </w:rPr>
      </w:pPr>
    </w:p>
    <w:p w14:paraId="527C47D5" w14:textId="77777777" w:rsidR="0023367F" w:rsidRPr="009750EB" w:rsidRDefault="0023367F">
      <w:pPr>
        <w:pStyle w:val="NormalWeb"/>
        <w:numPr>
          <w:ilvl w:val="0"/>
          <w:numId w:val="11"/>
        </w:numPr>
        <w:spacing w:before="60" w:beforeAutospacing="0" w:after="60" w:afterAutospacing="0" w:line="288" w:lineRule="auto"/>
        <w:jc w:val="both"/>
        <w:rPr>
          <w:ins w:id="272" w:author="Tran Duy Khoa" w:date="2023-05-16T10:43:00Z"/>
          <w:rStyle w:val="Strong"/>
          <w:rFonts w:asciiTheme="majorHAnsi" w:hAnsiTheme="majorHAnsi" w:cstheme="majorHAnsi"/>
          <w:lang w:val="vi-VN"/>
          <w:rPrChange w:id="273" w:author="Trang Pham" w:date="2023-05-16T11:13:00Z">
            <w:rPr>
              <w:ins w:id="274" w:author="Tran Duy Khoa" w:date="2023-05-16T10:43:00Z"/>
              <w:rStyle w:val="Strong"/>
              <w:lang w:val="vi-VN"/>
            </w:rPr>
          </w:rPrChange>
        </w:rPr>
        <w:pPrChange w:id="275" w:author="Tran Duy Khoa" w:date="2023-05-16T10:43:00Z">
          <w:pPr>
            <w:pStyle w:val="NormalWeb"/>
            <w:spacing w:before="60" w:beforeAutospacing="0" w:after="60" w:afterAutospacing="0" w:line="288" w:lineRule="auto"/>
            <w:jc w:val="both"/>
          </w:pPr>
        </w:pPrChange>
      </w:pPr>
      <w:ins w:id="276" w:author="Tran Duy Khoa" w:date="2023-05-16T10:43:00Z">
        <w:r w:rsidRPr="009750EB">
          <w:rPr>
            <w:rStyle w:val="Strong"/>
            <w:rFonts w:asciiTheme="majorHAnsi" w:hAnsiTheme="majorHAnsi" w:cstheme="majorHAnsi"/>
            <w:lang w:val="vi-VN"/>
            <w:rPrChange w:id="277" w:author="Trang Pham" w:date="2023-05-16T11:13:00Z">
              <w:rPr>
                <w:rStyle w:val="Strong"/>
              </w:rPr>
            </w:rPrChange>
          </w:rPr>
          <w:t>QUYỀN LỢI VÀ NGHĨA VỤ CỦA BÊN B:</w:t>
        </w:r>
      </w:ins>
    </w:p>
    <w:p w14:paraId="04DC90AC" w14:textId="77777777" w:rsidR="0000044E" w:rsidRPr="009750EB" w:rsidDel="0023367F" w:rsidRDefault="00172414">
      <w:pPr>
        <w:pStyle w:val="NormalWeb"/>
        <w:spacing w:before="60" w:beforeAutospacing="0" w:after="60" w:afterAutospacing="0" w:line="288" w:lineRule="auto"/>
        <w:jc w:val="both"/>
        <w:rPr>
          <w:del w:id="278" w:author="Tran Duy Khoa" w:date="2023-05-16T10:43:00Z"/>
          <w:rStyle w:val="Strong"/>
          <w:rFonts w:asciiTheme="majorHAnsi" w:hAnsiTheme="majorHAnsi" w:cstheme="majorHAnsi"/>
          <w:lang w:val="pt-BR"/>
          <w:rPrChange w:id="279" w:author="Trang Pham" w:date="2023-05-16T11:13:00Z">
            <w:rPr>
              <w:del w:id="280" w:author="Tran Duy Khoa" w:date="2023-05-16T10:43:00Z"/>
              <w:rStyle w:val="Strong"/>
              <w:lang w:val="pt-BR"/>
            </w:rPr>
          </w:rPrChange>
        </w:rPr>
      </w:pPr>
      <w:del w:id="281" w:author="Tran Duy Khoa" w:date="2023-05-16T10:43:00Z">
        <w:r w:rsidRPr="009750EB" w:rsidDel="0023367F">
          <w:rPr>
            <w:rStyle w:val="Strong"/>
            <w:rFonts w:asciiTheme="majorHAnsi" w:hAnsiTheme="majorHAnsi" w:cstheme="majorHAnsi"/>
            <w:lang w:val="vi-VN"/>
            <w:rPrChange w:id="282" w:author="Trang Pham" w:date="2023-05-16T11:13:00Z">
              <w:rPr>
                <w:rStyle w:val="Strong"/>
                <w:lang w:val="vi-VN"/>
              </w:rPr>
            </w:rPrChange>
          </w:rPr>
          <w:delText>ĐIỀU 5: QUYỀN LỢI VÀ NGHĨA VỤ CỦA BÊN B:</w:delText>
        </w:r>
      </w:del>
    </w:p>
    <w:p w14:paraId="1CA6C53E" w14:textId="77777777" w:rsidR="0000044E" w:rsidRPr="009750EB" w:rsidRDefault="00172414">
      <w:pPr>
        <w:pStyle w:val="NormalWeb"/>
        <w:spacing w:before="60" w:beforeAutospacing="0" w:after="60" w:afterAutospacing="0" w:line="288" w:lineRule="auto"/>
        <w:jc w:val="both"/>
        <w:rPr>
          <w:rStyle w:val="Strong"/>
          <w:rFonts w:asciiTheme="majorHAnsi" w:hAnsiTheme="majorHAnsi" w:cstheme="majorHAnsi"/>
          <w:rPrChange w:id="283" w:author="Trang Pham" w:date="2023-05-16T11:13:00Z">
            <w:rPr>
              <w:rStyle w:val="Strong"/>
              <w:rFonts w:ascii="Calibri" w:hAnsi="Calibri" w:cs="Calibri"/>
              <w:sz w:val="22"/>
              <w:szCs w:val="22"/>
            </w:rPr>
          </w:rPrChange>
        </w:rPr>
      </w:pPr>
      <w:r w:rsidRPr="009750EB">
        <w:rPr>
          <w:rStyle w:val="Strong"/>
          <w:rFonts w:asciiTheme="majorHAnsi" w:hAnsiTheme="majorHAnsi" w:cstheme="majorHAnsi"/>
          <w:b w:val="0"/>
          <w:rPrChange w:id="284" w:author="Trang Pham" w:date="2023-05-16T11:13:00Z">
            <w:rPr>
              <w:rStyle w:val="Strong"/>
            </w:rPr>
          </w:rPrChange>
        </w:rPr>
        <w:t>5.1</w:t>
      </w:r>
      <w:ins w:id="285" w:author="Tran Duy Khoa" w:date="2023-05-16T09:15:00Z">
        <w:r w:rsidR="00AF7616" w:rsidRPr="009750EB">
          <w:rPr>
            <w:rStyle w:val="Strong"/>
            <w:rFonts w:asciiTheme="majorHAnsi" w:hAnsiTheme="majorHAnsi" w:cstheme="majorHAnsi"/>
            <w:b w:val="0"/>
            <w:rPrChange w:id="286" w:author="Trang Pham" w:date="2023-05-16T11:13:00Z">
              <w:rPr>
                <w:rStyle w:val="Strong"/>
                <w:b w:val="0"/>
              </w:rPr>
            </w:rPrChange>
          </w:rPr>
          <w:t>.</w:t>
        </w:r>
      </w:ins>
      <w:r w:rsidRPr="009750EB">
        <w:rPr>
          <w:rStyle w:val="Strong"/>
          <w:rFonts w:asciiTheme="majorHAnsi" w:hAnsiTheme="majorHAnsi" w:cstheme="majorHAnsi"/>
          <w:rPrChange w:id="287" w:author="Trang Pham" w:date="2023-05-16T11:13:00Z">
            <w:rPr>
              <w:rStyle w:val="Strong"/>
            </w:rPr>
          </w:rPrChange>
        </w:rPr>
        <w:tab/>
      </w:r>
      <w:r w:rsidRPr="009750EB">
        <w:rPr>
          <w:rStyle w:val="Strong"/>
          <w:rFonts w:asciiTheme="majorHAnsi" w:hAnsiTheme="majorHAnsi" w:cstheme="majorHAnsi"/>
          <w:lang w:val="vi-VN"/>
          <w:rPrChange w:id="288" w:author="Trang Pham" w:date="2023-05-16T11:13:00Z">
            <w:rPr>
              <w:rStyle w:val="Strong"/>
              <w:lang w:val="vi-VN"/>
            </w:rPr>
          </w:rPrChange>
        </w:rPr>
        <w:t>Quyền lợi:</w:t>
      </w:r>
    </w:p>
    <w:p w14:paraId="44E99C30" w14:textId="77777777" w:rsidR="0000044E" w:rsidRPr="009750EB" w:rsidRDefault="00172414">
      <w:pPr>
        <w:pStyle w:val="ListParagraph"/>
        <w:numPr>
          <w:ilvl w:val="0"/>
          <w:numId w:val="7"/>
        </w:numPr>
        <w:spacing w:before="60" w:after="60" w:line="288" w:lineRule="auto"/>
        <w:jc w:val="both"/>
        <w:rPr>
          <w:rFonts w:asciiTheme="majorHAnsi" w:hAnsiTheme="majorHAnsi" w:cstheme="majorHAnsi"/>
          <w:bCs/>
          <w:sz w:val="24"/>
          <w:szCs w:val="24"/>
          <w:lang w:val="pt-BR"/>
          <w:rPrChange w:id="289" w:author="Trang Pham" w:date="2023-05-16T11:13:00Z">
            <w:rPr>
              <w:rFonts w:ascii="Times New Roman" w:hAnsi="Times New Roman" w:cs="Times New Roman"/>
              <w:bCs/>
              <w:sz w:val="24"/>
              <w:szCs w:val="24"/>
              <w:lang w:val="pt-BR"/>
            </w:rPr>
          </w:rPrChange>
        </w:rPr>
      </w:pPr>
      <w:r w:rsidRPr="009750EB">
        <w:rPr>
          <w:rFonts w:asciiTheme="majorHAnsi" w:hAnsiTheme="majorHAnsi" w:cstheme="majorHAnsi"/>
          <w:bCs/>
          <w:sz w:val="24"/>
          <w:szCs w:val="24"/>
          <w:lang w:val="pt-BR"/>
          <w:rPrChange w:id="290" w:author="Trang Pham" w:date="2023-05-16T11:13:00Z">
            <w:rPr>
              <w:rFonts w:ascii="Times New Roman" w:hAnsi="Times New Roman" w:cs="Times New Roman"/>
              <w:bCs/>
              <w:sz w:val="24"/>
              <w:szCs w:val="24"/>
              <w:lang w:val="pt-BR"/>
            </w:rPr>
          </w:rPrChange>
        </w:rPr>
        <w:t xml:space="preserve">Yêu cầu Bên A cung cấp các thông tin, hình ảnh cần thiết cho việc bảo trì </w:t>
      </w:r>
      <w:r w:rsidRPr="009750EB">
        <w:rPr>
          <w:rFonts w:asciiTheme="majorHAnsi" w:hAnsiTheme="majorHAnsi" w:cstheme="majorHAnsi"/>
          <w:bCs/>
          <w:sz w:val="24"/>
          <w:szCs w:val="24"/>
          <w:rPrChange w:id="291" w:author="Trang Pham" w:date="2023-05-16T11:13:00Z">
            <w:rPr>
              <w:rFonts w:ascii="Times New Roman" w:hAnsi="Times New Roman" w:cs="Times New Roman"/>
              <w:bCs/>
              <w:sz w:val="24"/>
              <w:szCs w:val="24"/>
            </w:rPr>
          </w:rPrChange>
        </w:rPr>
        <w:t>tính năng thông báo cho website và apps</w:t>
      </w:r>
      <w:r w:rsidRPr="009750EB">
        <w:rPr>
          <w:rFonts w:asciiTheme="majorHAnsi" w:hAnsiTheme="majorHAnsi" w:cstheme="majorHAnsi"/>
          <w:bCs/>
          <w:sz w:val="24"/>
          <w:szCs w:val="24"/>
          <w:lang w:val="pt-BR"/>
          <w:rPrChange w:id="292" w:author="Trang Pham" w:date="2023-05-16T11:13:00Z">
            <w:rPr>
              <w:rFonts w:ascii="Times New Roman" w:hAnsi="Times New Roman" w:cs="Times New Roman"/>
              <w:bCs/>
              <w:sz w:val="24"/>
              <w:szCs w:val="24"/>
              <w:lang w:val="pt-BR"/>
            </w:rPr>
          </w:rPrChange>
        </w:rPr>
        <w:t>.</w:t>
      </w:r>
    </w:p>
    <w:p w14:paraId="5119ADE9" w14:textId="77777777" w:rsidR="0000044E" w:rsidRPr="009750EB" w:rsidRDefault="00172414">
      <w:pPr>
        <w:pStyle w:val="NormalWeb"/>
        <w:spacing w:before="60" w:beforeAutospacing="0" w:after="60" w:afterAutospacing="0" w:line="288" w:lineRule="auto"/>
        <w:jc w:val="both"/>
        <w:rPr>
          <w:rStyle w:val="Strong"/>
          <w:rFonts w:asciiTheme="majorHAnsi" w:hAnsiTheme="majorHAnsi" w:cstheme="majorHAnsi"/>
          <w:rPrChange w:id="293" w:author="Trang Pham" w:date="2023-05-16T11:13:00Z">
            <w:rPr>
              <w:rStyle w:val="Strong"/>
              <w:rFonts w:ascii="Calibri" w:hAnsi="Calibri" w:cs="Calibri"/>
              <w:sz w:val="22"/>
              <w:szCs w:val="22"/>
            </w:rPr>
          </w:rPrChange>
        </w:rPr>
      </w:pPr>
      <w:r w:rsidRPr="009750EB">
        <w:rPr>
          <w:rStyle w:val="Strong"/>
          <w:rFonts w:asciiTheme="majorHAnsi" w:hAnsiTheme="majorHAnsi" w:cstheme="majorHAnsi"/>
          <w:b w:val="0"/>
          <w:rPrChange w:id="294" w:author="Trang Pham" w:date="2023-05-16T11:13:00Z">
            <w:rPr>
              <w:rStyle w:val="Strong"/>
            </w:rPr>
          </w:rPrChange>
        </w:rPr>
        <w:t>5.2</w:t>
      </w:r>
      <w:ins w:id="295" w:author="Tran Duy Khoa" w:date="2023-05-16T09:15:00Z">
        <w:r w:rsidR="00AF7616" w:rsidRPr="009750EB">
          <w:rPr>
            <w:rStyle w:val="Strong"/>
            <w:rFonts w:asciiTheme="majorHAnsi" w:hAnsiTheme="majorHAnsi" w:cstheme="majorHAnsi"/>
            <w:b w:val="0"/>
            <w:rPrChange w:id="296" w:author="Trang Pham" w:date="2023-05-16T11:13:00Z">
              <w:rPr>
                <w:rStyle w:val="Strong"/>
                <w:b w:val="0"/>
              </w:rPr>
            </w:rPrChange>
          </w:rPr>
          <w:t>.</w:t>
        </w:r>
      </w:ins>
      <w:r w:rsidRPr="009750EB">
        <w:rPr>
          <w:rStyle w:val="Strong"/>
          <w:rFonts w:asciiTheme="majorHAnsi" w:hAnsiTheme="majorHAnsi" w:cstheme="majorHAnsi"/>
          <w:rPrChange w:id="297" w:author="Trang Pham" w:date="2023-05-16T11:13:00Z">
            <w:rPr>
              <w:rStyle w:val="Strong"/>
            </w:rPr>
          </w:rPrChange>
        </w:rPr>
        <w:t xml:space="preserve"> </w:t>
      </w:r>
      <w:r w:rsidRPr="009750EB">
        <w:rPr>
          <w:rStyle w:val="Strong"/>
          <w:rFonts w:asciiTheme="majorHAnsi" w:hAnsiTheme="majorHAnsi" w:cstheme="majorHAnsi"/>
          <w:rPrChange w:id="298" w:author="Trang Pham" w:date="2023-05-16T11:13:00Z">
            <w:rPr>
              <w:rStyle w:val="Strong"/>
            </w:rPr>
          </w:rPrChange>
        </w:rPr>
        <w:tab/>
      </w:r>
      <w:r w:rsidRPr="009750EB">
        <w:rPr>
          <w:rStyle w:val="Strong"/>
          <w:rFonts w:asciiTheme="majorHAnsi" w:hAnsiTheme="majorHAnsi" w:cstheme="majorHAnsi"/>
          <w:lang w:val="vi-VN"/>
          <w:rPrChange w:id="299" w:author="Trang Pham" w:date="2023-05-16T11:13:00Z">
            <w:rPr>
              <w:rStyle w:val="Strong"/>
              <w:lang w:val="vi-VN"/>
            </w:rPr>
          </w:rPrChange>
        </w:rPr>
        <w:t>Nghĩa vụ:</w:t>
      </w:r>
    </w:p>
    <w:p w14:paraId="6131A0A1" w14:textId="77777777" w:rsidR="0000044E" w:rsidRPr="009750EB" w:rsidRDefault="00172414">
      <w:pPr>
        <w:pStyle w:val="ListParagraph"/>
        <w:numPr>
          <w:ilvl w:val="0"/>
          <w:numId w:val="7"/>
        </w:numPr>
        <w:spacing w:before="60" w:after="60" w:line="288" w:lineRule="auto"/>
        <w:jc w:val="both"/>
        <w:rPr>
          <w:rFonts w:asciiTheme="majorHAnsi" w:hAnsiTheme="majorHAnsi" w:cstheme="majorHAnsi"/>
          <w:sz w:val="24"/>
          <w:szCs w:val="24"/>
          <w:lang w:val="pt-BR"/>
          <w:rPrChange w:id="300" w:author="Trang Pham" w:date="2023-05-16T11:13:00Z">
            <w:rPr>
              <w:rFonts w:ascii="Times New Roman" w:hAnsi="Times New Roman" w:cs="Times New Roman"/>
              <w:sz w:val="24"/>
              <w:szCs w:val="24"/>
              <w:lang w:val="pt-BR"/>
            </w:rPr>
          </w:rPrChange>
        </w:rPr>
      </w:pPr>
      <w:r w:rsidRPr="009750EB">
        <w:rPr>
          <w:rFonts w:asciiTheme="majorHAnsi" w:hAnsiTheme="majorHAnsi" w:cstheme="majorHAnsi"/>
          <w:sz w:val="24"/>
          <w:szCs w:val="24"/>
          <w:lang w:val="pt-BR"/>
          <w:rPrChange w:id="301" w:author="Trang Pham" w:date="2023-05-16T11:13:00Z">
            <w:rPr>
              <w:rFonts w:ascii="Times New Roman" w:hAnsi="Times New Roman" w:cs="Times New Roman"/>
              <w:sz w:val="24"/>
              <w:szCs w:val="24"/>
              <w:lang w:val="pt-BR"/>
            </w:rPr>
          </w:rPrChange>
        </w:rPr>
        <w:t xml:space="preserve">Cung cấp dịch vụ theo đúng nội dung đã thoả thuận trong </w:t>
      </w:r>
      <w:r w:rsidRPr="009750EB">
        <w:rPr>
          <w:rFonts w:asciiTheme="majorHAnsi" w:hAnsiTheme="majorHAnsi" w:cstheme="majorHAnsi"/>
          <w:sz w:val="24"/>
          <w:szCs w:val="24"/>
          <w:rPrChange w:id="302" w:author="Trang Pham" w:date="2023-05-16T11:13:00Z">
            <w:rPr>
              <w:rFonts w:ascii="Times New Roman" w:hAnsi="Times New Roman" w:cs="Times New Roman"/>
              <w:sz w:val="24"/>
              <w:szCs w:val="24"/>
            </w:rPr>
          </w:rPrChange>
        </w:rPr>
        <w:t xml:space="preserve">Phụ lục </w:t>
      </w:r>
      <w:r w:rsidRPr="009750EB">
        <w:rPr>
          <w:rFonts w:asciiTheme="majorHAnsi" w:hAnsiTheme="majorHAnsi" w:cstheme="majorHAnsi"/>
          <w:sz w:val="24"/>
          <w:szCs w:val="24"/>
          <w:lang w:val="pt-BR"/>
          <w:rPrChange w:id="303" w:author="Trang Pham" w:date="2023-05-16T11:13:00Z">
            <w:rPr>
              <w:rFonts w:ascii="Times New Roman" w:hAnsi="Times New Roman" w:cs="Times New Roman"/>
              <w:sz w:val="24"/>
              <w:szCs w:val="24"/>
              <w:lang w:val="pt-BR"/>
            </w:rPr>
          </w:rPrChange>
        </w:rPr>
        <w:t xml:space="preserve">Hợp đồng. </w:t>
      </w:r>
    </w:p>
    <w:p w14:paraId="47EC2A49" w14:textId="77777777" w:rsidR="0000044E" w:rsidRPr="009750EB" w:rsidRDefault="00172414">
      <w:pPr>
        <w:pStyle w:val="ListParagraph"/>
        <w:numPr>
          <w:ilvl w:val="0"/>
          <w:numId w:val="7"/>
        </w:numPr>
        <w:spacing w:before="60" w:after="60" w:line="288" w:lineRule="auto"/>
        <w:jc w:val="both"/>
        <w:rPr>
          <w:rFonts w:asciiTheme="majorHAnsi" w:hAnsiTheme="majorHAnsi" w:cstheme="majorHAnsi"/>
          <w:sz w:val="24"/>
          <w:szCs w:val="24"/>
          <w:lang w:val="pt-BR"/>
          <w:rPrChange w:id="304" w:author="Trang Pham" w:date="2023-05-16T11:13:00Z">
            <w:rPr>
              <w:rFonts w:ascii="Times New Roman" w:hAnsi="Times New Roman" w:cs="Times New Roman"/>
              <w:sz w:val="24"/>
              <w:szCs w:val="24"/>
              <w:lang w:val="pt-BR"/>
            </w:rPr>
          </w:rPrChange>
        </w:rPr>
      </w:pPr>
      <w:r w:rsidRPr="009750EB">
        <w:rPr>
          <w:rFonts w:asciiTheme="majorHAnsi" w:hAnsiTheme="majorHAnsi" w:cstheme="majorHAnsi"/>
          <w:sz w:val="24"/>
          <w:szCs w:val="24"/>
          <w:lang w:val="pt-BR"/>
          <w:rPrChange w:id="305" w:author="Trang Pham" w:date="2023-05-16T11:13:00Z">
            <w:rPr>
              <w:rFonts w:ascii="Times New Roman" w:hAnsi="Times New Roman" w:cs="Times New Roman"/>
              <w:sz w:val="24"/>
              <w:szCs w:val="24"/>
              <w:lang w:val="pt-BR"/>
            </w:rPr>
          </w:rPrChange>
        </w:rPr>
        <w:t>Cam kết bảo mật toàn bộ các thông tin của Bên A.</w:t>
      </w:r>
    </w:p>
    <w:p w14:paraId="4A1F1EA4" w14:textId="77777777" w:rsidR="0000044E" w:rsidRPr="009750EB" w:rsidRDefault="00172414">
      <w:pPr>
        <w:pStyle w:val="ListParagraph"/>
        <w:numPr>
          <w:ilvl w:val="0"/>
          <w:numId w:val="7"/>
        </w:numPr>
        <w:spacing w:before="60" w:after="60" w:line="288" w:lineRule="auto"/>
        <w:jc w:val="both"/>
        <w:rPr>
          <w:rFonts w:asciiTheme="majorHAnsi" w:hAnsiTheme="majorHAnsi" w:cstheme="majorHAnsi"/>
          <w:sz w:val="24"/>
          <w:szCs w:val="24"/>
          <w:lang w:val="pt-BR"/>
          <w:rPrChange w:id="306" w:author="Trang Pham" w:date="2023-05-16T11:13:00Z">
            <w:rPr>
              <w:rFonts w:ascii="Times New Roman" w:hAnsi="Times New Roman" w:cs="Times New Roman"/>
              <w:sz w:val="24"/>
              <w:szCs w:val="24"/>
              <w:lang w:val="pt-BR"/>
            </w:rPr>
          </w:rPrChange>
        </w:rPr>
      </w:pPr>
      <w:r w:rsidRPr="009750EB">
        <w:rPr>
          <w:rFonts w:asciiTheme="majorHAnsi" w:hAnsiTheme="majorHAnsi" w:cstheme="majorHAnsi"/>
          <w:sz w:val="24"/>
          <w:szCs w:val="24"/>
          <w:lang w:val="pt-BR"/>
          <w:rPrChange w:id="307" w:author="Trang Pham" w:date="2023-05-16T11:13:00Z">
            <w:rPr>
              <w:rFonts w:ascii="Times New Roman" w:hAnsi="Times New Roman" w:cs="Times New Roman"/>
              <w:sz w:val="24"/>
              <w:szCs w:val="24"/>
              <w:lang w:val="pt-BR"/>
            </w:rPr>
          </w:rPrChange>
        </w:rPr>
        <w:t xml:space="preserve">Giải quyết các vấn đề kỹ thuật trong vòng 24h thông qua email hoặc điện thoại, fax cho Bên A. Đầu mối liên hệ Bên B: Ms. Nguyễn Thị Hồng Hương, email: </w:t>
      </w:r>
      <w:r w:rsidR="003471A6" w:rsidRPr="009750EB">
        <w:rPr>
          <w:rStyle w:val="Hyperlink"/>
          <w:rFonts w:asciiTheme="majorHAnsi" w:hAnsiTheme="majorHAnsi" w:cstheme="majorHAnsi"/>
          <w:sz w:val="24"/>
          <w:szCs w:val="24"/>
          <w:lang w:val="pt-BR"/>
          <w:rPrChange w:id="308" w:author="Trang Pham" w:date="2023-05-16T11:13:00Z">
            <w:rPr>
              <w:rStyle w:val="Hyperlink"/>
              <w:rFonts w:ascii="Times New Roman" w:hAnsi="Times New Roman" w:cs="Times New Roman"/>
              <w:sz w:val="24"/>
              <w:szCs w:val="24"/>
              <w:lang w:val="pt-BR"/>
            </w:rPr>
          </w:rPrChange>
        </w:rPr>
        <w:fldChar w:fldCharType="begin"/>
      </w:r>
      <w:r w:rsidR="003471A6" w:rsidRPr="009750EB">
        <w:rPr>
          <w:rStyle w:val="Hyperlink"/>
          <w:rFonts w:asciiTheme="majorHAnsi" w:hAnsiTheme="majorHAnsi" w:cstheme="majorHAnsi"/>
          <w:sz w:val="24"/>
          <w:szCs w:val="24"/>
          <w:lang w:val="pt-BR"/>
          <w:rPrChange w:id="309" w:author="Trang Pham" w:date="2023-05-16T11:13:00Z">
            <w:rPr>
              <w:rStyle w:val="Hyperlink"/>
              <w:rFonts w:ascii="Times New Roman" w:hAnsi="Times New Roman" w:cs="Times New Roman"/>
              <w:sz w:val="24"/>
              <w:szCs w:val="24"/>
              <w:lang w:val="pt-BR"/>
            </w:rPr>
          </w:rPrChange>
        </w:rPr>
        <w:instrText xml:space="preserve"> HYPERLINK "mailto:huong.nguyen@mangoads.vn" </w:instrText>
      </w:r>
      <w:r w:rsidR="003471A6" w:rsidRPr="009750EB">
        <w:rPr>
          <w:rStyle w:val="Hyperlink"/>
          <w:rFonts w:asciiTheme="majorHAnsi" w:hAnsiTheme="majorHAnsi" w:cstheme="majorHAnsi"/>
          <w:sz w:val="24"/>
          <w:szCs w:val="24"/>
          <w:lang w:val="pt-BR"/>
          <w:rPrChange w:id="310" w:author="Trang Pham" w:date="2023-05-16T11:13:00Z">
            <w:rPr>
              <w:rStyle w:val="Hyperlink"/>
              <w:rFonts w:ascii="Times New Roman" w:hAnsi="Times New Roman" w:cs="Times New Roman"/>
              <w:sz w:val="24"/>
              <w:szCs w:val="24"/>
              <w:lang w:val="pt-BR"/>
            </w:rPr>
          </w:rPrChange>
        </w:rPr>
        <w:fldChar w:fldCharType="separate"/>
      </w:r>
      <w:r w:rsidRPr="009750EB">
        <w:rPr>
          <w:rStyle w:val="Hyperlink"/>
          <w:rFonts w:asciiTheme="majorHAnsi" w:hAnsiTheme="majorHAnsi" w:cstheme="majorHAnsi"/>
          <w:sz w:val="24"/>
          <w:szCs w:val="24"/>
          <w:lang w:val="pt-BR"/>
          <w:rPrChange w:id="311" w:author="Trang Pham" w:date="2023-05-16T11:13:00Z">
            <w:rPr>
              <w:rStyle w:val="Hyperlink"/>
              <w:rFonts w:ascii="Times New Roman" w:hAnsi="Times New Roman" w:cs="Times New Roman"/>
              <w:sz w:val="24"/>
              <w:szCs w:val="24"/>
              <w:lang w:val="pt-BR"/>
            </w:rPr>
          </w:rPrChange>
        </w:rPr>
        <w:t>huong.nguyen@mangoads.vn</w:t>
      </w:r>
      <w:r w:rsidR="003471A6" w:rsidRPr="009750EB">
        <w:rPr>
          <w:rStyle w:val="Hyperlink"/>
          <w:rFonts w:asciiTheme="majorHAnsi" w:hAnsiTheme="majorHAnsi" w:cstheme="majorHAnsi"/>
          <w:sz w:val="24"/>
          <w:szCs w:val="24"/>
          <w:lang w:val="pt-BR"/>
          <w:rPrChange w:id="312" w:author="Trang Pham" w:date="2023-05-16T11:13:00Z">
            <w:rPr>
              <w:rStyle w:val="Hyperlink"/>
              <w:rFonts w:ascii="Times New Roman" w:hAnsi="Times New Roman" w:cs="Times New Roman"/>
              <w:sz w:val="24"/>
              <w:szCs w:val="24"/>
              <w:lang w:val="pt-BR"/>
            </w:rPr>
          </w:rPrChange>
        </w:rPr>
        <w:fldChar w:fldCharType="end"/>
      </w:r>
      <w:r w:rsidRPr="009750EB">
        <w:rPr>
          <w:rFonts w:asciiTheme="majorHAnsi" w:hAnsiTheme="majorHAnsi" w:cstheme="majorHAnsi"/>
          <w:sz w:val="24"/>
          <w:szCs w:val="24"/>
          <w:lang w:val="pt-BR"/>
          <w:rPrChange w:id="313" w:author="Trang Pham" w:date="2023-05-16T11:13:00Z">
            <w:rPr>
              <w:rFonts w:ascii="Times New Roman" w:hAnsi="Times New Roman" w:cs="Times New Roman"/>
              <w:sz w:val="24"/>
              <w:szCs w:val="24"/>
              <w:lang w:val="pt-BR"/>
            </w:rPr>
          </w:rPrChange>
        </w:rPr>
        <w:t>, SĐT: 090.132.0052</w:t>
      </w:r>
    </w:p>
    <w:p w14:paraId="26E7578A" w14:textId="77777777" w:rsidR="0000044E" w:rsidRPr="009750EB" w:rsidRDefault="00172414">
      <w:pPr>
        <w:pStyle w:val="ListParagraph"/>
        <w:numPr>
          <w:ilvl w:val="0"/>
          <w:numId w:val="7"/>
        </w:numPr>
        <w:spacing w:before="60" w:after="60" w:line="288" w:lineRule="auto"/>
        <w:jc w:val="both"/>
        <w:rPr>
          <w:rFonts w:asciiTheme="majorHAnsi" w:hAnsiTheme="majorHAnsi" w:cstheme="majorHAnsi"/>
          <w:sz w:val="24"/>
          <w:szCs w:val="24"/>
          <w:lang w:val="pt-BR"/>
          <w:rPrChange w:id="314" w:author="Trang Pham" w:date="2023-05-16T11:13:00Z">
            <w:rPr>
              <w:rFonts w:ascii="Times New Roman" w:hAnsi="Times New Roman" w:cs="Times New Roman"/>
              <w:sz w:val="24"/>
              <w:szCs w:val="24"/>
              <w:lang w:val="pt-BR"/>
            </w:rPr>
          </w:rPrChange>
        </w:rPr>
      </w:pPr>
      <w:r w:rsidRPr="009750EB">
        <w:rPr>
          <w:rFonts w:asciiTheme="majorHAnsi" w:hAnsiTheme="majorHAnsi" w:cstheme="majorHAnsi"/>
          <w:sz w:val="24"/>
          <w:szCs w:val="24"/>
          <w:lang w:val="pt-BR"/>
          <w:rPrChange w:id="315" w:author="Trang Pham" w:date="2023-05-16T11:13:00Z">
            <w:rPr>
              <w:rFonts w:ascii="Times New Roman" w:hAnsi="Times New Roman" w:cs="Times New Roman"/>
              <w:sz w:val="24"/>
              <w:szCs w:val="24"/>
              <w:lang w:val="pt-BR"/>
            </w:rPr>
          </w:rPrChange>
        </w:rPr>
        <w:t>Những lỗi phát sinh do việc thay đổi phiên bản của trình duyệt, môi trường hoạt động gây ảnh hưởng đến chức năng web thì không phải trách nhiệm của Bên B.</w:t>
      </w:r>
    </w:p>
    <w:p w14:paraId="14161A6F" w14:textId="77777777" w:rsidR="0000044E" w:rsidRPr="009750EB" w:rsidRDefault="00172414">
      <w:pPr>
        <w:pStyle w:val="ListParagraph"/>
        <w:numPr>
          <w:ilvl w:val="0"/>
          <w:numId w:val="8"/>
        </w:numPr>
        <w:spacing w:before="60" w:after="60" w:line="288" w:lineRule="auto"/>
        <w:jc w:val="both"/>
        <w:rPr>
          <w:rFonts w:asciiTheme="majorHAnsi" w:eastAsia="Times New Roman" w:hAnsiTheme="majorHAnsi" w:cstheme="majorHAnsi"/>
          <w:b/>
          <w:sz w:val="24"/>
          <w:szCs w:val="24"/>
          <w:shd w:val="clear" w:color="auto" w:fill="FFFFFF"/>
          <w:lang w:val="pt-BR"/>
          <w:rPrChange w:id="316" w:author="Trang Pham" w:date="2023-05-16T11:13:00Z">
            <w:rPr>
              <w:rFonts w:ascii="Times New Roman" w:eastAsia="Times New Roman" w:hAnsi="Times New Roman" w:cs="Times New Roman"/>
              <w:b/>
              <w:sz w:val="24"/>
              <w:szCs w:val="24"/>
              <w:shd w:val="clear" w:color="auto" w:fill="FFFFFF"/>
              <w:lang w:val="pt-BR"/>
            </w:rPr>
          </w:rPrChange>
        </w:rPr>
      </w:pPr>
      <w:r w:rsidRPr="009750EB">
        <w:rPr>
          <w:rFonts w:asciiTheme="majorHAnsi" w:eastAsia="Times New Roman" w:hAnsiTheme="majorHAnsi" w:cstheme="majorHAnsi"/>
          <w:sz w:val="24"/>
          <w:szCs w:val="24"/>
          <w:shd w:val="clear" w:color="auto" w:fill="FFFFFF"/>
          <w:lang w:val="pt-BR"/>
          <w:rPrChange w:id="317" w:author="Trang Pham" w:date="2023-05-16T11:13:00Z">
            <w:rPr>
              <w:rFonts w:ascii="Times New Roman" w:eastAsia="Times New Roman" w:hAnsi="Times New Roman" w:cs="Times New Roman"/>
              <w:sz w:val="24"/>
              <w:szCs w:val="24"/>
              <w:shd w:val="clear" w:color="auto" w:fill="FFFFFF"/>
              <w:lang w:val="pt-BR"/>
            </w:rPr>
          </w:rPrChange>
        </w:rPr>
        <w:t>Những việc dưới đây nếu có yêu cầu sửa chữa của Bên A thì Bên B có thể thực hiện dưới một hợp đồng mới, nhưng không phải là trách nhiệm chỉnh sửa miễn phí của Bên B:</w:t>
      </w:r>
    </w:p>
    <w:p w14:paraId="2F00CAE0" w14:textId="77777777" w:rsidR="0000044E" w:rsidRPr="009750EB" w:rsidRDefault="00172414">
      <w:pPr>
        <w:pStyle w:val="ListParagraph"/>
        <w:numPr>
          <w:ilvl w:val="1"/>
          <w:numId w:val="9"/>
        </w:numPr>
        <w:spacing w:before="60" w:after="60" w:line="288" w:lineRule="auto"/>
        <w:ind w:left="1260"/>
        <w:jc w:val="both"/>
        <w:rPr>
          <w:rFonts w:asciiTheme="majorHAnsi" w:eastAsia="Times New Roman" w:hAnsiTheme="majorHAnsi" w:cstheme="majorHAnsi"/>
          <w:color w:val="000000" w:themeColor="text1"/>
          <w:sz w:val="24"/>
          <w:szCs w:val="24"/>
          <w:shd w:val="clear" w:color="auto" w:fill="FFFFFF"/>
          <w:lang w:val="pt-BR"/>
          <w:rPrChange w:id="318" w:author="Trang Pham" w:date="2023-05-16T11:13:00Z">
            <w:rPr>
              <w:rFonts w:ascii="Times New Roman" w:eastAsia="Times New Roman" w:hAnsi="Times New Roman" w:cs="Times New Roman"/>
              <w:color w:val="000000" w:themeColor="text1"/>
              <w:sz w:val="24"/>
              <w:szCs w:val="24"/>
              <w:shd w:val="clear" w:color="auto" w:fill="FFFFFF"/>
              <w:lang w:val="pt-BR"/>
            </w:rPr>
          </w:rPrChange>
        </w:rPr>
      </w:pPr>
      <w:r w:rsidRPr="009750EB">
        <w:rPr>
          <w:rFonts w:asciiTheme="majorHAnsi" w:eastAsia="Times New Roman" w:hAnsiTheme="majorHAnsi" w:cstheme="majorHAnsi"/>
          <w:sz w:val="24"/>
          <w:szCs w:val="24"/>
          <w:shd w:val="clear" w:color="auto" w:fill="FFFFFF"/>
          <w:lang w:val="pt-BR"/>
          <w:rPrChange w:id="319" w:author="Trang Pham" w:date="2023-05-16T11:13:00Z">
            <w:rPr>
              <w:rFonts w:ascii="Times New Roman" w:eastAsia="Times New Roman" w:hAnsi="Times New Roman" w:cs="Times New Roman"/>
              <w:sz w:val="24"/>
              <w:szCs w:val="24"/>
              <w:shd w:val="clear" w:color="auto" w:fill="FFFFFF"/>
              <w:lang w:val="pt-BR"/>
            </w:rPr>
          </w:rPrChange>
        </w:rPr>
        <w:lastRenderedPageBreak/>
        <w:t>Trong thời gian cung cấp dịch vụ nhưng có những lỗi phát sinh</w:t>
      </w:r>
      <w:r w:rsidRPr="009750EB">
        <w:rPr>
          <w:rFonts w:asciiTheme="majorHAnsi" w:eastAsia="Times New Roman" w:hAnsiTheme="majorHAnsi" w:cstheme="majorHAnsi"/>
          <w:color w:val="000000" w:themeColor="text1"/>
          <w:sz w:val="24"/>
          <w:szCs w:val="24"/>
          <w:shd w:val="clear" w:color="auto" w:fill="FFFFFF"/>
          <w:lang w:val="pt-BR"/>
          <w:rPrChange w:id="320" w:author="Trang Pham" w:date="2023-05-16T11:13:00Z">
            <w:rPr>
              <w:rFonts w:ascii="Times New Roman" w:eastAsia="Times New Roman" w:hAnsi="Times New Roman" w:cs="Times New Roman"/>
              <w:color w:val="000000" w:themeColor="text1"/>
              <w:sz w:val="24"/>
              <w:szCs w:val="24"/>
              <w:shd w:val="clear" w:color="auto" w:fill="FFFFFF"/>
              <w:lang w:val="pt-BR"/>
            </w:rPr>
          </w:rPrChange>
        </w:rPr>
        <w:t xml:space="preserve"> do Bên A.</w:t>
      </w:r>
    </w:p>
    <w:p w14:paraId="4C73AFD7" w14:textId="77777777" w:rsidR="0000044E" w:rsidRPr="009750EB" w:rsidRDefault="00172414">
      <w:pPr>
        <w:pStyle w:val="ListParagraph"/>
        <w:numPr>
          <w:ilvl w:val="1"/>
          <w:numId w:val="9"/>
        </w:numPr>
        <w:spacing w:before="60" w:after="60" w:line="288" w:lineRule="auto"/>
        <w:ind w:left="1260"/>
        <w:jc w:val="both"/>
        <w:rPr>
          <w:rFonts w:asciiTheme="majorHAnsi" w:eastAsia="Times New Roman" w:hAnsiTheme="majorHAnsi" w:cstheme="majorHAnsi"/>
          <w:sz w:val="24"/>
          <w:szCs w:val="24"/>
          <w:shd w:val="clear" w:color="auto" w:fill="FFFFFF"/>
          <w:lang w:val="pt-BR"/>
          <w:rPrChange w:id="321" w:author="Trang Pham" w:date="2023-05-16T11:13:00Z">
            <w:rPr>
              <w:rFonts w:ascii="Times New Roman" w:eastAsia="Times New Roman" w:hAnsi="Times New Roman" w:cs="Times New Roman"/>
              <w:sz w:val="24"/>
              <w:szCs w:val="24"/>
              <w:shd w:val="clear" w:color="auto" w:fill="FFFFFF"/>
              <w:lang w:val="pt-BR"/>
            </w:rPr>
          </w:rPrChange>
        </w:rPr>
      </w:pPr>
      <w:r w:rsidRPr="009750EB">
        <w:rPr>
          <w:rFonts w:asciiTheme="majorHAnsi" w:eastAsia="Times New Roman" w:hAnsiTheme="majorHAnsi" w:cstheme="majorHAnsi"/>
          <w:sz w:val="24"/>
          <w:szCs w:val="24"/>
          <w:shd w:val="clear" w:color="auto" w:fill="FFFFFF"/>
          <w:lang w:val="pt-BR"/>
          <w:rPrChange w:id="322" w:author="Trang Pham" w:date="2023-05-16T11:13:00Z">
            <w:rPr>
              <w:rFonts w:ascii="Times New Roman" w:eastAsia="Times New Roman" w:hAnsi="Times New Roman" w:cs="Times New Roman"/>
              <w:sz w:val="24"/>
              <w:szCs w:val="24"/>
              <w:shd w:val="clear" w:color="auto" w:fill="FFFFFF"/>
              <w:lang w:val="pt-BR"/>
            </w:rPr>
          </w:rPrChange>
        </w:rPr>
        <w:t>Thêm các chức năng hoặc cải tiến chức năng của website.</w:t>
      </w:r>
    </w:p>
    <w:p w14:paraId="0D2DBB5A" w14:textId="77777777" w:rsidR="0000044E" w:rsidRPr="009750EB" w:rsidDel="008865FF" w:rsidRDefault="0000044E">
      <w:pPr>
        <w:spacing w:before="60" w:after="60" w:line="288" w:lineRule="auto"/>
        <w:jc w:val="both"/>
        <w:rPr>
          <w:del w:id="323" w:author="Tran Duy Khoa" w:date="2023-05-16T10:45:00Z"/>
          <w:rFonts w:asciiTheme="majorHAnsi" w:hAnsiTheme="majorHAnsi" w:cstheme="majorHAnsi"/>
          <w:b/>
          <w:sz w:val="24"/>
          <w:szCs w:val="24"/>
          <w:lang w:val="vi-VN"/>
          <w:rPrChange w:id="324" w:author="Trang Pham" w:date="2023-05-16T11:13:00Z">
            <w:rPr>
              <w:del w:id="325" w:author="Tran Duy Khoa" w:date="2023-05-16T10:45:00Z"/>
              <w:rFonts w:ascii="Times New Roman" w:hAnsi="Times New Roman" w:cs="Times New Roman"/>
              <w:b/>
              <w:sz w:val="24"/>
              <w:szCs w:val="24"/>
              <w:lang w:val="vi-VN"/>
            </w:rPr>
          </w:rPrChange>
        </w:rPr>
      </w:pPr>
    </w:p>
    <w:p w14:paraId="2E7922EB" w14:textId="77777777" w:rsidR="0000044E" w:rsidRPr="009750EB" w:rsidRDefault="00172414">
      <w:pPr>
        <w:spacing w:before="60" w:after="60" w:line="288" w:lineRule="auto"/>
        <w:jc w:val="both"/>
        <w:rPr>
          <w:rFonts w:asciiTheme="majorHAnsi" w:hAnsiTheme="majorHAnsi" w:cstheme="majorHAnsi"/>
          <w:b/>
          <w:sz w:val="24"/>
          <w:szCs w:val="24"/>
          <w:rPrChange w:id="326" w:author="Trang Pham" w:date="2023-05-16T11:13:00Z">
            <w:rPr>
              <w:rFonts w:ascii="Times New Roman" w:hAnsi="Times New Roman" w:cs="Times New Roman"/>
              <w:b/>
              <w:sz w:val="24"/>
              <w:szCs w:val="24"/>
            </w:rPr>
          </w:rPrChange>
        </w:rPr>
      </w:pPr>
      <w:r w:rsidRPr="009750EB">
        <w:rPr>
          <w:rFonts w:asciiTheme="majorHAnsi" w:hAnsiTheme="majorHAnsi" w:cstheme="majorHAnsi"/>
          <w:b/>
          <w:sz w:val="24"/>
          <w:szCs w:val="24"/>
          <w:lang w:val="vi-VN"/>
          <w:rPrChange w:id="327" w:author="Trang Pham" w:date="2023-05-16T11:13:00Z">
            <w:rPr>
              <w:rFonts w:ascii="Times New Roman" w:hAnsi="Times New Roman" w:cs="Times New Roman"/>
              <w:b/>
              <w:sz w:val="24"/>
              <w:szCs w:val="24"/>
              <w:lang w:val="vi-VN"/>
            </w:rPr>
          </w:rPrChange>
        </w:rPr>
        <w:t xml:space="preserve">ĐIỀU 6: </w:t>
      </w:r>
      <w:r w:rsidRPr="009750EB">
        <w:rPr>
          <w:rFonts w:asciiTheme="majorHAnsi" w:hAnsiTheme="majorHAnsi" w:cstheme="majorHAnsi"/>
          <w:b/>
          <w:sz w:val="24"/>
          <w:szCs w:val="24"/>
          <w:rPrChange w:id="328" w:author="Trang Pham" w:date="2023-05-16T11:13:00Z">
            <w:rPr>
              <w:rFonts w:ascii="Times New Roman" w:hAnsi="Times New Roman" w:cs="Times New Roman"/>
              <w:b/>
              <w:sz w:val="24"/>
              <w:szCs w:val="24"/>
            </w:rPr>
          </w:rPrChange>
        </w:rPr>
        <w:t>ĐIỀU KHOẢN CHUNG</w:t>
      </w:r>
    </w:p>
    <w:p w14:paraId="783D6630" w14:textId="77777777" w:rsidR="0000044E" w:rsidRPr="009750EB" w:rsidRDefault="00172414" w:rsidP="00AF7616">
      <w:pPr>
        <w:pStyle w:val="ListParagraph"/>
        <w:numPr>
          <w:ilvl w:val="0"/>
          <w:numId w:val="10"/>
        </w:numPr>
        <w:shd w:val="clear" w:color="auto" w:fill="FFFFFF"/>
        <w:spacing w:before="60" w:after="60" w:line="288" w:lineRule="auto"/>
        <w:ind w:hanging="720"/>
        <w:jc w:val="both"/>
        <w:rPr>
          <w:rFonts w:asciiTheme="majorHAnsi" w:hAnsiTheme="majorHAnsi" w:cstheme="majorHAnsi"/>
          <w:sz w:val="24"/>
          <w:szCs w:val="24"/>
          <w:lang w:val="vi-VN"/>
          <w:rPrChange w:id="329" w:author="Trang Pham" w:date="2023-05-16T11:13:00Z">
            <w:rPr>
              <w:rFonts w:ascii="Times New Roman" w:hAnsi="Times New Roman" w:cs="Times New Roman"/>
              <w:sz w:val="24"/>
              <w:szCs w:val="24"/>
              <w:lang w:val="vi-VN"/>
            </w:rPr>
          </w:rPrChange>
        </w:rPr>
      </w:pPr>
      <w:r w:rsidRPr="009750EB">
        <w:rPr>
          <w:rFonts w:asciiTheme="majorHAnsi" w:hAnsiTheme="majorHAnsi" w:cstheme="majorHAnsi"/>
          <w:sz w:val="24"/>
          <w:szCs w:val="24"/>
          <w:lang w:val="vi-VN"/>
          <w:rPrChange w:id="330" w:author="Trang Pham" w:date="2023-05-16T11:13:00Z">
            <w:rPr>
              <w:rFonts w:ascii="Times New Roman" w:hAnsi="Times New Roman" w:cs="Times New Roman"/>
              <w:sz w:val="24"/>
              <w:szCs w:val="24"/>
              <w:lang w:val="vi-VN"/>
            </w:rPr>
          </w:rPrChange>
        </w:rPr>
        <w:t xml:space="preserve">Phụ lục hợp đồng này là một phần không thể tách rời của hợp đồng số </w:t>
      </w:r>
      <w:r w:rsidRPr="009750EB">
        <w:rPr>
          <w:rStyle w:val="Strong"/>
          <w:rFonts w:asciiTheme="majorHAnsi" w:hAnsiTheme="majorHAnsi" w:cstheme="majorHAnsi"/>
          <w:color w:val="000000"/>
          <w:sz w:val="24"/>
          <w:szCs w:val="24"/>
          <w:rPrChange w:id="331" w:author="Trang Pham" w:date="2023-05-16T11:13:00Z">
            <w:rPr>
              <w:rStyle w:val="Strong"/>
              <w:rFonts w:ascii="Times New Roman" w:hAnsi="Times New Roman" w:cs="Times New Roman"/>
              <w:color w:val="000000"/>
              <w:sz w:val="24"/>
              <w:szCs w:val="24"/>
            </w:rPr>
          </w:rPrChange>
        </w:rPr>
        <w:t>16.</w:t>
      </w:r>
      <w:r w:rsidRPr="009750EB">
        <w:rPr>
          <w:rFonts w:asciiTheme="majorHAnsi" w:hAnsiTheme="majorHAnsi" w:cstheme="majorHAnsi"/>
          <w:b/>
          <w:bCs/>
          <w:color w:val="000000"/>
          <w:sz w:val="24"/>
          <w:szCs w:val="24"/>
          <w:shd w:val="clear" w:color="auto" w:fill="FFFFFF"/>
          <w:rPrChange w:id="332" w:author="Trang Pham" w:date="2023-05-16T11:13:00Z">
            <w:rPr>
              <w:rFonts w:ascii="Times New Roman" w:hAnsi="Times New Roman" w:cs="Times New Roman"/>
              <w:b/>
              <w:bCs/>
              <w:color w:val="000000"/>
              <w:sz w:val="24"/>
              <w:szCs w:val="24"/>
              <w:shd w:val="clear" w:color="auto" w:fill="FFFFFF"/>
            </w:rPr>
          </w:rPrChange>
        </w:rPr>
        <w:t>11.2021/WEB/HOASEN/MGA</w:t>
      </w:r>
      <w:r w:rsidRPr="009750EB">
        <w:rPr>
          <w:rFonts w:asciiTheme="majorHAnsi" w:hAnsiTheme="majorHAnsi" w:cstheme="majorHAnsi"/>
          <w:b/>
          <w:bCs/>
          <w:color w:val="000000"/>
          <w:sz w:val="24"/>
          <w:szCs w:val="24"/>
          <w:shd w:val="clear" w:color="auto" w:fill="FFFFFF"/>
          <w:lang w:val="vi-VN"/>
          <w:rPrChange w:id="333" w:author="Trang Pham" w:date="2023-05-16T11:13:00Z">
            <w:rPr>
              <w:rFonts w:ascii="Times New Roman" w:hAnsi="Times New Roman" w:cs="Times New Roman"/>
              <w:b/>
              <w:bCs/>
              <w:color w:val="000000"/>
              <w:sz w:val="24"/>
              <w:szCs w:val="24"/>
              <w:shd w:val="clear" w:color="auto" w:fill="FFFFFF"/>
              <w:lang w:val="vi-VN"/>
            </w:rPr>
          </w:rPrChange>
        </w:rPr>
        <w:t xml:space="preserve"> ngày 1</w:t>
      </w:r>
      <w:r w:rsidRPr="009750EB">
        <w:rPr>
          <w:rFonts w:asciiTheme="majorHAnsi" w:hAnsiTheme="majorHAnsi" w:cstheme="majorHAnsi"/>
          <w:b/>
          <w:bCs/>
          <w:color w:val="000000"/>
          <w:sz w:val="24"/>
          <w:szCs w:val="24"/>
          <w:shd w:val="clear" w:color="auto" w:fill="FFFFFF"/>
          <w:rPrChange w:id="334" w:author="Trang Pham" w:date="2023-05-16T11:13:00Z">
            <w:rPr>
              <w:rFonts w:ascii="Times New Roman" w:hAnsi="Times New Roman" w:cs="Times New Roman"/>
              <w:b/>
              <w:bCs/>
              <w:color w:val="000000"/>
              <w:sz w:val="24"/>
              <w:szCs w:val="24"/>
              <w:shd w:val="clear" w:color="auto" w:fill="FFFFFF"/>
            </w:rPr>
          </w:rPrChange>
        </w:rPr>
        <w:t>6</w:t>
      </w:r>
      <w:r w:rsidRPr="009750EB">
        <w:rPr>
          <w:rFonts w:asciiTheme="majorHAnsi" w:hAnsiTheme="majorHAnsi" w:cstheme="majorHAnsi"/>
          <w:b/>
          <w:bCs/>
          <w:color w:val="000000"/>
          <w:sz w:val="24"/>
          <w:szCs w:val="24"/>
          <w:shd w:val="clear" w:color="auto" w:fill="FFFFFF"/>
          <w:lang w:val="vi-VN"/>
          <w:rPrChange w:id="335" w:author="Trang Pham" w:date="2023-05-16T11:13:00Z">
            <w:rPr>
              <w:rFonts w:ascii="Times New Roman" w:hAnsi="Times New Roman" w:cs="Times New Roman"/>
              <w:b/>
              <w:bCs/>
              <w:color w:val="000000"/>
              <w:sz w:val="24"/>
              <w:szCs w:val="24"/>
              <w:shd w:val="clear" w:color="auto" w:fill="FFFFFF"/>
              <w:lang w:val="vi-VN"/>
            </w:rPr>
          </w:rPrChange>
        </w:rPr>
        <w:t>/11/202</w:t>
      </w:r>
      <w:r w:rsidRPr="009750EB">
        <w:rPr>
          <w:rFonts w:asciiTheme="majorHAnsi" w:hAnsiTheme="majorHAnsi" w:cstheme="majorHAnsi"/>
          <w:b/>
          <w:bCs/>
          <w:color w:val="000000"/>
          <w:sz w:val="24"/>
          <w:szCs w:val="24"/>
          <w:shd w:val="clear" w:color="auto" w:fill="FFFFFF"/>
          <w:rPrChange w:id="336" w:author="Trang Pham" w:date="2023-05-16T11:13:00Z">
            <w:rPr>
              <w:rFonts w:ascii="Times New Roman" w:hAnsi="Times New Roman" w:cs="Times New Roman"/>
              <w:b/>
              <w:bCs/>
              <w:color w:val="000000"/>
              <w:sz w:val="24"/>
              <w:szCs w:val="24"/>
              <w:shd w:val="clear" w:color="auto" w:fill="FFFFFF"/>
            </w:rPr>
          </w:rPrChange>
        </w:rPr>
        <w:t>1</w:t>
      </w:r>
      <w:r w:rsidRPr="009750EB">
        <w:rPr>
          <w:rFonts w:asciiTheme="majorHAnsi" w:hAnsiTheme="majorHAnsi" w:cstheme="majorHAnsi"/>
          <w:b/>
          <w:bCs/>
          <w:color w:val="000000"/>
          <w:sz w:val="24"/>
          <w:szCs w:val="24"/>
          <w:shd w:val="clear" w:color="auto" w:fill="FFFFFF"/>
          <w:lang w:val="vi-VN"/>
          <w:rPrChange w:id="337" w:author="Trang Pham" w:date="2023-05-16T11:13:00Z">
            <w:rPr>
              <w:rFonts w:ascii="Times New Roman" w:hAnsi="Times New Roman" w:cs="Times New Roman"/>
              <w:b/>
              <w:bCs/>
              <w:color w:val="000000"/>
              <w:sz w:val="24"/>
              <w:szCs w:val="24"/>
              <w:shd w:val="clear" w:color="auto" w:fill="FFFFFF"/>
              <w:lang w:val="vi-VN"/>
            </w:rPr>
          </w:rPrChange>
        </w:rPr>
        <w:t>.</w:t>
      </w:r>
    </w:p>
    <w:p w14:paraId="668630F4" w14:textId="77777777" w:rsidR="0000044E" w:rsidRPr="009750EB" w:rsidRDefault="00172414" w:rsidP="00AF7616">
      <w:pPr>
        <w:pStyle w:val="ListParagraph"/>
        <w:numPr>
          <w:ilvl w:val="0"/>
          <w:numId w:val="10"/>
        </w:numPr>
        <w:shd w:val="clear" w:color="auto" w:fill="FFFFFF"/>
        <w:spacing w:before="60" w:after="60" w:line="288" w:lineRule="auto"/>
        <w:ind w:hanging="720"/>
        <w:jc w:val="both"/>
        <w:rPr>
          <w:rStyle w:val="normal1"/>
          <w:rFonts w:asciiTheme="majorHAnsi" w:hAnsiTheme="majorHAnsi" w:cstheme="majorHAnsi"/>
          <w:sz w:val="24"/>
          <w:szCs w:val="24"/>
          <w:lang w:val="vi-VN"/>
          <w:rPrChange w:id="338" w:author="Trang Pham" w:date="2023-05-16T11:13:00Z">
            <w:rPr>
              <w:rStyle w:val="normal1"/>
              <w:rFonts w:ascii="Times New Roman" w:hAnsi="Times New Roman" w:cs="Times New Roman"/>
              <w:sz w:val="24"/>
              <w:szCs w:val="24"/>
              <w:lang w:val="vi-VN"/>
            </w:rPr>
          </w:rPrChange>
        </w:rPr>
      </w:pPr>
      <w:r w:rsidRPr="009750EB">
        <w:rPr>
          <w:rFonts w:asciiTheme="majorHAnsi" w:hAnsiTheme="majorHAnsi" w:cstheme="majorHAnsi"/>
          <w:sz w:val="24"/>
          <w:szCs w:val="24"/>
          <w:lang w:val="vi-VN"/>
          <w:rPrChange w:id="339" w:author="Trang Pham" w:date="2023-05-16T11:13:00Z">
            <w:rPr>
              <w:rFonts w:ascii="Times New Roman" w:hAnsi="Times New Roman" w:cs="Times New Roman"/>
              <w:sz w:val="24"/>
              <w:szCs w:val="24"/>
              <w:lang w:val="vi-VN"/>
            </w:rPr>
          </w:rPrChange>
        </w:rPr>
        <w:t xml:space="preserve">Phụ lục hợp đồng này có hiệu lực từ ngày </w:t>
      </w:r>
      <w:r w:rsidRPr="009750EB">
        <w:rPr>
          <w:rFonts w:asciiTheme="majorHAnsi" w:hAnsiTheme="majorHAnsi" w:cstheme="majorHAnsi"/>
          <w:b/>
          <w:sz w:val="24"/>
          <w:szCs w:val="24"/>
          <w:lang w:val="vi-VN"/>
          <w:rPrChange w:id="340" w:author="Trang Pham" w:date="2023-05-16T11:13:00Z">
            <w:rPr>
              <w:rFonts w:ascii="Times New Roman" w:hAnsi="Times New Roman" w:cs="Times New Roman"/>
              <w:b/>
              <w:sz w:val="24"/>
              <w:szCs w:val="24"/>
              <w:lang w:val="vi-VN"/>
            </w:rPr>
          </w:rPrChange>
        </w:rPr>
        <w:t>13/03/2023</w:t>
      </w:r>
      <w:r w:rsidRPr="009750EB">
        <w:rPr>
          <w:rFonts w:asciiTheme="majorHAnsi" w:hAnsiTheme="majorHAnsi" w:cstheme="majorHAnsi"/>
          <w:sz w:val="24"/>
          <w:szCs w:val="24"/>
          <w:lang w:val="vi-VN"/>
          <w:rPrChange w:id="341" w:author="Trang Pham" w:date="2023-05-16T11:13:00Z">
            <w:rPr>
              <w:rFonts w:ascii="Times New Roman" w:hAnsi="Times New Roman" w:cs="Times New Roman"/>
              <w:sz w:val="24"/>
              <w:szCs w:val="24"/>
              <w:lang w:val="vi-VN"/>
            </w:rPr>
          </w:rPrChange>
        </w:rPr>
        <w:t xml:space="preserve"> đến ngày</w:t>
      </w:r>
      <w:r w:rsidRPr="009750EB">
        <w:rPr>
          <w:rFonts w:asciiTheme="majorHAnsi" w:hAnsiTheme="majorHAnsi" w:cstheme="majorHAnsi"/>
          <w:b/>
          <w:sz w:val="24"/>
          <w:szCs w:val="24"/>
          <w:lang w:val="vi-VN"/>
          <w:rPrChange w:id="342" w:author="Trang Pham" w:date="2023-05-16T11:13:00Z">
            <w:rPr>
              <w:rFonts w:ascii="Times New Roman" w:hAnsi="Times New Roman" w:cs="Times New Roman"/>
              <w:b/>
              <w:sz w:val="24"/>
              <w:szCs w:val="24"/>
              <w:lang w:val="vi-VN"/>
            </w:rPr>
          </w:rPrChange>
        </w:rPr>
        <w:t xml:space="preserve"> 12/03/2024</w:t>
      </w:r>
      <w:r w:rsidRPr="009750EB">
        <w:rPr>
          <w:rFonts w:asciiTheme="majorHAnsi" w:hAnsiTheme="majorHAnsi" w:cstheme="majorHAnsi"/>
          <w:sz w:val="24"/>
          <w:szCs w:val="24"/>
          <w:lang w:val="vi-VN"/>
          <w:rPrChange w:id="343" w:author="Trang Pham" w:date="2023-05-16T11:13:00Z">
            <w:rPr>
              <w:rFonts w:ascii="Times New Roman" w:hAnsi="Times New Roman" w:cs="Times New Roman"/>
              <w:sz w:val="24"/>
              <w:szCs w:val="24"/>
              <w:lang w:val="vi-VN"/>
            </w:rPr>
          </w:rPrChange>
        </w:rPr>
        <w:t>. Phụ lục hợp đồng sẽ mặc nhiên được thanh lý sau khi hai Bên hoàn thành trách nhiệm và nghĩa vụ của mình.</w:t>
      </w:r>
    </w:p>
    <w:p w14:paraId="4510E1AC" w14:textId="77777777" w:rsidR="0000044E" w:rsidRPr="009750EB" w:rsidRDefault="00172414" w:rsidP="00AF7616">
      <w:pPr>
        <w:pStyle w:val="ListParagraph"/>
        <w:numPr>
          <w:ilvl w:val="0"/>
          <w:numId w:val="10"/>
        </w:numPr>
        <w:shd w:val="clear" w:color="auto" w:fill="FFFFFF"/>
        <w:spacing w:before="60" w:after="60" w:line="288" w:lineRule="auto"/>
        <w:ind w:hanging="720"/>
        <w:jc w:val="both"/>
        <w:rPr>
          <w:rFonts w:asciiTheme="majorHAnsi" w:hAnsiTheme="majorHAnsi" w:cstheme="majorHAnsi"/>
          <w:sz w:val="24"/>
          <w:szCs w:val="24"/>
          <w:lang w:val="vi-VN"/>
          <w:rPrChange w:id="344" w:author="Trang Pham" w:date="2023-05-16T11:13:00Z">
            <w:rPr>
              <w:rFonts w:ascii="Times New Roman" w:hAnsi="Times New Roman" w:cs="Times New Roman"/>
              <w:sz w:val="24"/>
              <w:szCs w:val="24"/>
              <w:lang w:val="vi-VN"/>
            </w:rPr>
          </w:rPrChange>
        </w:rPr>
      </w:pPr>
      <w:r w:rsidRPr="009750EB">
        <w:rPr>
          <w:rStyle w:val="normal1"/>
          <w:rFonts w:asciiTheme="majorHAnsi" w:eastAsia="Calibri" w:hAnsiTheme="majorHAnsi" w:cstheme="majorHAnsi"/>
          <w:sz w:val="24"/>
          <w:szCs w:val="24"/>
          <w:lang w:val="vi-VN"/>
          <w:rPrChange w:id="345" w:author="Trang Pham" w:date="2023-05-16T11:13:00Z">
            <w:rPr>
              <w:rStyle w:val="normal1"/>
              <w:rFonts w:ascii="Times New Roman" w:eastAsia="Calibri" w:hAnsi="Times New Roman" w:cs="Times New Roman"/>
              <w:sz w:val="24"/>
              <w:szCs w:val="24"/>
              <w:lang w:val="vi-VN"/>
            </w:rPr>
          </w:rPrChange>
        </w:rPr>
        <w:t>Các điều khoản khác của Hợp đồng và các Phụ lục đính kèm (nếu có) vẫn giữ nguyên hiệu lực thi hành và ràng buộc các Bên.</w:t>
      </w:r>
    </w:p>
    <w:p w14:paraId="33AE65F1" w14:textId="77777777" w:rsidR="0000044E" w:rsidRPr="009750EB" w:rsidRDefault="00172414" w:rsidP="00AF7616">
      <w:pPr>
        <w:pStyle w:val="ListParagraph"/>
        <w:numPr>
          <w:ilvl w:val="0"/>
          <w:numId w:val="10"/>
        </w:numPr>
        <w:shd w:val="clear" w:color="auto" w:fill="FFFFFF"/>
        <w:spacing w:before="60" w:after="60" w:line="288" w:lineRule="auto"/>
        <w:ind w:hanging="720"/>
        <w:jc w:val="both"/>
        <w:rPr>
          <w:rFonts w:asciiTheme="majorHAnsi" w:hAnsiTheme="majorHAnsi" w:cstheme="majorHAnsi"/>
          <w:sz w:val="24"/>
          <w:szCs w:val="24"/>
          <w:lang w:val="vi-VN"/>
          <w:rPrChange w:id="346" w:author="Trang Pham" w:date="2023-05-16T11:13:00Z">
            <w:rPr>
              <w:rFonts w:ascii="Times New Roman" w:hAnsi="Times New Roman" w:cs="Times New Roman"/>
              <w:sz w:val="24"/>
              <w:szCs w:val="24"/>
              <w:lang w:val="vi-VN"/>
            </w:rPr>
          </w:rPrChange>
        </w:rPr>
      </w:pPr>
      <w:r w:rsidRPr="009750EB">
        <w:rPr>
          <w:rStyle w:val="normal1"/>
          <w:rFonts w:asciiTheme="majorHAnsi" w:eastAsia="Calibri" w:hAnsiTheme="majorHAnsi" w:cstheme="majorHAnsi"/>
          <w:sz w:val="24"/>
          <w:szCs w:val="24"/>
          <w:lang w:val="vi-VN"/>
          <w:rPrChange w:id="347" w:author="Trang Pham" w:date="2023-05-16T11:13:00Z">
            <w:rPr>
              <w:rStyle w:val="normal1"/>
              <w:rFonts w:ascii="Times New Roman" w:eastAsia="Calibri" w:hAnsi="Times New Roman" w:cs="Times New Roman"/>
              <w:sz w:val="24"/>
              <w:szCs w:val="24"/>
              <w:lang w:val="vi-VN"/>
            </w:rPr>
          </w:rPrChange>
        </w:rPr>
        <w:t>Hai bên cam kết thực hiện đúng các điều khoản đã thỏa thuận trong Hợp đồng, các Phụ lục Hợp đồng đã được ký kết (nếu có) và Phụ lục Hợp đồng này.</w:t>
      </w:r>
    </w:p>
    <w:p w14:paraId="44899BF4" w14:textId="77777777" w:rsidR="0000044E" w:rsidRPr="009750EB" w:rsidRDefault="00172414" w:rsidP="00AF7616">
      <w:pPr>
        <w:pStyle w:val="ListParagraph"/>
        <w:numPr>
          <w:ilvl w:val="0"/>
          <w:numId w:val="10"/>
        </w:numPr>
        <w:shd w:val="clear" w:color="auto" w:fill="FFFFFF"/>
        <w:spacing w:before="60" w:after="60" w:line="288" w:lineRule="auto"/>
        <w:ind w:hanging="720"/>
        <w:jc w:val="both"/>
        <w:rPr>
          <w:rFonts w:asciiTheme="majorHAnsi" w:hAnsiTheme="majorHAnsi" w:cstheme="majorHAnsi"/>
          <w:sz w:val="24"/>
          <w:szCs w:val="24"/>
          <w:lang w:val="vi-VN"/>
          <w:rPrChange w:id="348" w:author="Trang Pham" w:date="2023-05-16T11:13:00Z">
            <w:rPr>
              <w:rFonts w:ascii="Times New Roman" w:hAnsi="Times New Roman" w:cs="Times New Roman"/>
              <w:sz w:val="24"/>
              <w:szCs w:val="24"/>
              <w:lang w:val="vi-VN"/>
            </w:rPr>
          </w:rPrChange>
        </w:rPr>
      </w:pPr>
      <w:r w:rsidRPr="009750EB">
        <w:rPr>
          <w:rStyle w:val="normal1"/>
          <w:rFonts w:asciiTheme="majorHAnsi" w:eastAsia="Calibri" w:hAnsiTheme="majorHAnsi" w:cstheme="majorHAnsi"/>
          <w:sz w:val="24"/>
          <w:szCs w:val="24"/>
          <w:lang w:val="vi-VN"/>
          <w:rPrChange w:id="349" w:author="Trang Pham" w:date="2023-05-16T11:13:00Z">
            <w:rPr>
              <w:rStyle w:val="normal1"/>
              <w:rFonts w:ascii="Times New Roman" w:eastAsia="Calibri" w:hAnsi="Times New Roman" w:cs="Times New Roman"/>
              <w:sz w:val="24"/>
              <w:szCs w:val="24"/>
              <w:lang w:val="vi-VN"/>
            </w:rPr>
          </w:rPrChange>
        </w:rPr>
        <w:t>Phụ</w:t>
      </w:r>
      <w:r w:rsidRPr="009750EB">
        <w:rPr>
          <w:rFonts w:asciiTheme="majorHAnsi" w:hAnsiTheme="majorHAnsi" w:cstheme="majorHAnsi"/>
          <w:sz w:val="24"/>
          <w:szCs w:val="24"/>
          <w:lang w:val="vi-VN"/>
          <w:rPrChange w:id="350" w:author="Trang Pham" w:date="2023-05-16T11:13:00Z">
            <w:rPr>
              <w:rFonts w:ascii="Times New Roman" w:hAnsi="Times New Roman" w:cs="Times New Roman"/>
              <w:sz w:val="24"/>
              <w:szCs w:val="24"/>
              <w:lang w:val="vi-VN"/>
            </w:rPr>
          </w:rPrChange>
        </w:rPr>
        <w:t xml:space="preserve"> lục hợp đồng này được làm thành 04 (bốn) bản có giá trị như nhau, Bên A giữ 03 (ba) bản, Bên B giữ 01 (một) bản. </w:t>
      </w:r>
    </w:p>
    <w:p w14:paraId="6E30AB77" w14:textId="77777777" w:rsidR="0000044E" w:rsidRPr="009750EB" w:rsidRDefault="0000044E">
      <w:pPr>
        <w:spacing w:before="60" w:after="60" w:line="288" w:lineRule="auto"/>
        <w:jc w:val="both"/>
        <w:rPr>
          <w:rStyle w:val="apple-converted-space"/>
          <w:rFonts w:asciiTheme="majorHAnsi" w:hAnsiTheme="majorHAnsi" w:cstheme="majorHAnsi"/>
          <w:sz w:val="24"/>
          <w:szCs w:val="24"/>
          <w:lang w:val="vi-VN"/>
          <w:rPrChange w:id="351" w:author="Trang Pham" w:date="2023-05-16T11:13:00Z">
            <w:rPr>
              <w:rStyle w:val="apple-converted-space"/>
              <w:rFonts w:ascii="Times New Roman" w:hAnsi="Times New Roman" w:cs="Times New Roman"/>
              <w:sz w:val="24"/>
              <w:szCs w:val="24"/>
              <w:lang w:val="vi-VN"/>
            </w:rPr>
          </w:rPrChange>
        </w:rPr>
      </w:pPr>
    </w:p>
    <w:tbl>
      <w:tblPr>
        <w:tblW w:w="8676" w:type="dxa"/>
        <w:tblInd w:w="108" w:type="dxa"/>
        <w:tblLook w:val="04A0" w:firstRow="1" w:lastRow="0" w:firstColumn="1" w:lastColumn="0" w:noHBand="0" w:noVBand="1"/>
      </w:tblPr>
      <w:tblGrid>
        <w:gridCol w:w="9468"/>
      </w:tblGrid>
      <w:tr w:rsidR="0000044E" w:rsidRPr="009750EB" w14:paraId="3E48EDCF" w14:textId="77777777">
        <w:trPr>
          <w:trHeight w:val="1654"/>
        </w:trPr>
        <w:tc>
          <w:tcPr>
            <w:tcW w:w="8676" w:type="dxa"/>
          </w:tcPr>
          <w:tbl>
            <w:tblPr>
              <w:tblW w:w="9600" w:type="dxa"/>
              <w:jc w:val="center"/>
              <w:tblLook w:val="04A0" w:firstRow="1" w:lastRow="0" w:firstColumn="1" w:lastColumn="0" w:noHBand="0" w:noVBand="1"/>
              <w:tblPrChange w:id="352" w:author="Trang Pham" w:date="2023-05-16T11:15:00Z">
                <w:tblPr>
                  <w:tblW w:w="8460" w:type="dxa"/>
                  <w:jc w:val="center"/>
                  <w:tblLook w:val="04A0" w:firstRow="1" w:lastRow="0" w:firstColumn="1" w:lastColumn="0" w:noHBand="0" w:noVBand="1"/>
                </w:tblPr>
              </w:tblPrChange>
            </w:tblPr>
            <w:tblGrid>
              <w:gridCol w:w="4755"/>
              <w:gridCol w:w="4845"/>
              <w:tblGridChange w:id="353">
                <w:tblGrid>
                  <w:gridCol w:w="4320"/>
                  <w:gridCol w:w="4140"/>
                </w:tblGrid>
              </w:tblGridChange>
            </w:tblGrid>
            <w:tr w:rsidR="0000044E" w:rsidRPr="00173526" w14:paraId="529200EF" w14:textId="77777777" w:rsidTr="00890429">
              <w:trPr>
                <w:trHeight w:val="3150"/>
                <w:jc w:val="center"/>
                <w:trPrChange w:id="354" w:author="Trang Pham" w:date="2023-05-16T11:15:00Z">
                  <w:trPr>
                    <w:trHeight w:val="3042"/>
                    <w:jc w:val="center"/>
                  </w:trPr>
                </w:trPrChange>
              </w:trPr>
              <w:tc>
                <w:tcPr>
                  <w:tcW w:w="4755" w:type="dxa"/>
                  <w:shd w:val="clear" w:color="auto" w:fill="auto"/>
                  <w:tcPrChange w:id="355" w:author="Trang Pham" w:date="2023-05-16T11:15:00Z">
                    <w:tcPr>
                      <w:tcW w:w="4320" w:type="dxa"/>
                      <w:shd w:val="clear" w:color="auto" w:fill="auto"/>
                    </w:tcPr>
                  </w:tcPrChange>
                </w:tcPr>
                <w:p w14:paraId="5C2EED8A" w14:textId="77777777" w:rsidR="0000044E" w:rsidRPr="009750EB" w:rsidRDefault="00172414">
                  <w:pPr>
                    <w:pStyle w:val="BodyTextIndent"/>
                    <w:spacing w:before="60" w:after="60" w:line="360" w:lineRule="auto"/>
                    <w:ind w:left="0"/>
                    <w:jc w:val="center"/>
                    <w:rPr>
                      <w:ins w:id="356" w:author="Tran Duy Khoa" w:date="2023-05-16T09:19:00Z"/>
                      <w:rFonts w:asciiTheme="majorHAnsi" w:hAnsiTheme="majorHAnsi" w:cstheme="majorHAnsi"/>
                      <w:b/>
                      <w:bCs/>
                      <w:sz w:val="24"/>
                      <w:szCs w:val="24"/>
                      <w:lang w:val="pt-BR"/>
                      <w:rPrChange w:id="357" w:author="Trang Pham" w:date="2023-05-16T11:13:00Z">
                        <w:rPr>
                          <w:ins w:id="358" w:author="Tran Duy Khoa" w:date="2023-05-16T09:19:00Z"/>
                          <w:b/>
                          <w:bCs/>
                          <w:sz w:val="24"/>
                          <w:szCs w:val="24"/>
                          <w:lang w:val="pt-BR"/>
                        </w:rPr>
                      </w:rPrChange>
                    </w:rPr>
                  </w:pPr>
                  <w:r w:rsidRPr="009750EB">
                    <w:rPr>
                      <w:rFonts w:asciiTheme="majorHAnsi" w:hAnsiTheme="majorHAnsi" w:cstheme="majorHAnsi"/>
                      <w:b/>
                      <w:bCs/>
                      <w:sz w:val="24"/>
                      <w:szCs w:val="24"/>
                      <w:lang w:val="pt-BR"/>
                      <w:rPrChange w:id="359" w:author="Trang Pham" w:date="2023-05-16T11:13:00Z">
                        <w:rPr>
                          <w:b/>
                          <w:bCs/>
                          <w:sz w:val="24"/>
                          <w:szCs w:val="24"/>
                          <w:lang w:val="pt-BR"/>
                        </w:rPr>
                      </w:rPrChange>
                    </w:rPr>
                    <w:t>ĐẠI DIỆN BÊN A</w:t>
                  </w:r>
                </w:p>
                <w:p w14:paraId="0F5BA3F9" w14:textId="77777777" w:rsidR="00F04B0C" w:rsidRPr="009750EB" w:rsidRDefault="00F04B0C">
                  <w:pPr>
                    <w:pStyle w:val="BodyTextIndent"/>
                    <w:spacing w:before="60" w:after="60" w:line="360" w:lineRule="auto"/>
                    <w:ind w:left="0"/>
                    <w:jc w:val="center"/>
                    <w:rPr>
                      <w:rFonts w:asciiTheme="majorHAnsi" w:hAnsiTheme="majorHAnsi" w:cstheme="majorHAnsi"/>
                      <w:b/>
                      <w:bCs/>
                      <w:sz w:val="24"/>
                      <w:szCs w:val="24"/>
                      <w:lang w:val="pt-BR"/>
                      <w:rPrChange w:id="360" w:author="Trang Pham" w:date="2023-05-16T11:13:00Z">
                        <w:rPr>
                          <w:b/>
                          <w:bCs/>
                          <w:sz w:val="24"/>
                          <w:szCs w:val="24"/>
                          <w:lang w:val="pt-BR"/>
                        </w:rPr>
                      </w:rPrChange>
                    </w:rPr>
                  </w:pPr>
                  <w:ins w:id="361" w:author="Tran Duy Khoa" w:date="2023-05-16T09:19:00Z">
                    <w:r w:rsidRPr="009750EB">
                      <w:rPr>
                        <w:rFonts w:asciiTheme="majorHAnsi" w:hAnsiTheme="majorHAnsi" w:cstheme="majorHAnsi"/>
                        <w:b/>
                        <w:bCs/>
                        <w:sz w:val="24"/>
                        <w:szCs w:val="24"/>
                        <w:lang w:val="pt-BR"/>
                        <w:rPrChange w:id="362" w:author="Trang Pham" w:date="2023-05-16T11:13:00Z">
                          <w:rPr>
                            <w:b/>
                            <w:bCs/>
                            <w:sz w:val="24"/>
                            <w:szCs w:val="24"/>
                            <w:lang w:val="pt-BR"/>
                          </w:rPr>
                        </w:rPrChange>
                      </w:rPr>
                      <w:t>PHÓ TỔNG GIÁM ĐỐC</w:t>
                    </w:r>
                  </w:ins>
                </w:p>
                <w:p w14:paraId="49AE3CF5" w14:textId="77777777" w:rsidR="0000044E" w:rsidRPr="009750EB" w:rsidRDefault="0000044E">
                  <w:pPr>
                    <w:pStyle w:val="BodyTextIndent"/>
                    <w:spacing w:before="60" w:after="60" w:line="288" w:lineRule="auto"/>
                    <w:ind w:left="0"/>
                    <w:rPr>
                      <w:rFonts w:asciiTheme="majorHAnsi" w:hAnsiTheme="majorHAnsi" w:cstheme="majorHAnsi"/>
                      <w:b/>
                      <w:bCs/>
                      <w:sz w:val="24"/>
                      <w:szCs w:val="24"/>
                      <w:lang w:val="pt-BR"/>
                      <w:rPrChange w:id="363" w:author="Trang Pham" w:date="2023-05-16T11:13:00Z">
                        <w:rPr>
                          <w:b/>
                          <w:bCs/>
                          <w:sz w:val="24"/>
                          <w:szCs w:val="24"/>
                          <w:lang w:val="pt-BR"/>
                        </w:rPr>
                      </w:rPrChange>
                    </w:rPr>
                  </w:pPr>
                </w:p>
                <w:p w14:paraId="3C655101" w14:textId="77777777" w:rsidR="0000044E" w:rsidRPr="009750EB" w:rsidRDefault="0000044E">
                  <w:pPr>
                    <w:pStyle w:val="BodyTextIndent"/>
                    <w:spacing w:before="60" w:after="60" w:line="288" w:lineRule="auto"/>
                    <w:ind w:left="0"/>
                    <w:jc w:val="center"/>
                    <w:rPr>
                      <w:rFonts w:asciiTheme="majorHAnsi" w:hAnsiTheme="majorHAnsi" w:cstheme="majorHAnsi"/>
                      <w:b/>
                      <w:bCs/>
                      <w:sz w:val="24"/>
                      <w:szCs w:val="24"/>
                      <w:lang w:val="pt-BR"/>
                      <w:rPrChange w:id="364" w:author="Trang Pham" w:date="2023-05-16T11:13:00Z">
                        <w:rPr>
                          <w:b/>
                          <w:bCs/>
                          <w:sz w:val="24"/>
                          <w:szCs w:val="24"/>
                          <w:lang w:val="pt-BR"/>
                        </w:rPr>
                      </w:rPrChange>
                    </w:rPr>
                  </w:pPr>
                </w:p>
                <w:p w14:paraId="15E17094" w14:textId="77777777" w:rsidR="0000044E" w:rsidRPr="009750EB" w:rsidRDefault="0000044E">
                  <w:pPr>
                    <w:pStyle w:val="BodyTextIndent"/>
                    <w:spacing w:before="60" w:after="60" w:line="288" w:lineRule="auto"/>
                    <w:ind w:left="0"/>
                    <w:jc w:val="center"/>
                    <w:rPr>
                      <w:rFonts w:asciiTheme="majorHAnsi" w:hAnsiTheme="majorHAnsi" w:cstheme="majorHAnsi"/>
                      <w:b/>
                      <w:bCs/>
                      <w:sz w:val="24"/>
                      <w:szCs w:val="24"/>
                      <w:lang w:val="pt-BR"/>
                      <w:rPrChange w:id="365" w:author="Trang Pham" w:date="2023-05-16T11:13:00Z">
                        <w:rPr>
                          <w:b/>
                          <w:bCs/>
                          <w:sz w:val="24"/>
                          <w:szCs w:val="24"/>
                          <w:lang w:val="pt-BR"/>
                        </w:rPr>
                      </w:rPrChange>
                    </w:rPr>
                  </w:pPr>
                </w:p>
                <w:p w14:paraId="04A88FBF" w14:textId="77777777" w:rsidR="0000044E" w:rsidRPr="009750EB" w:rsidRDefault="0000044E">
                  <w:pPr>
                    <w:pStyle w:val="BodyTextIndent"/>
                    <w:spacing w:before="60" w:after="60" w:line="288" w:lineRule="auto"/>
                    <w:ind w:left="0"/>
                    <w:jc w:val="center"/>
                    <w:rPr>
                      <w:rFonts w:asciiTheme="majorHAnsi" w:hAnsiTheme="majorHAnsi" w:cstheme="majorHAnsi"/>
                      <w:bCs/>
                      <w:sz w:val="24"/>
                      <w:szCs w:val="24"/>
                      <w:lang w:val="pt-BR"/>
                      <w:rPrChange w:id="366" w:author="Trang Pham" w:date="2023-05-16T11:13:00Z">
                        <w:rPr>
                          <w:bCs/>
                          <w:sz w:val="24"/>
                          <w:szCs w:val="24"/>
                          <w:lang w:val="pt-BR"/>
                        </w:rPr>
                      </w:rPrChange>
                    </w:rPr>
                  </w:pPr>
                </w:p>
              </w:tc>
              <w:tc>
                <w:tcPr>
                  <w:tcW w:w="4845" w:type="dxa"/>
                  <w:shd w:val="clear" w:color="auto" w:fill="auto"/>
                  <w:tcPrChange w:id="367" w:author="Trang Pham" w:date="2023-05-16T11:15:00Z">
                    <w:tcPr>
                      <w:tcW w:w="4140" w:type="dxa"/>
                      <w:shd w:val="clear" w:color="auto" w:fill="auto"/>
                    </w:tcPr>
                  </w:tcPrChange>
                </w:tcPr>
                <w:p w14:paraId="519F4BC8" w14:textId="77777777" w:rsidR="0000044E" w:rsidRPr="009750EB" w:rsidRDefault="00172414">
                  <w:pPr>
                    <w:pStyle w:val="BodyTextIndent"/>
                    <w:spacing w:before="60" w:after="60" w:line="360" w:lineRule="auto"/>
                    <w:ind w:left="0"/>
                    <w:jc w:val="center"/>
                    <w:rPr>
                      <w:rFonts w:asciiTheme="majorHAnsi" w:hAnsiTheme="majorHAnsi" w:cstheme="majorHAnsi"/>
                      <w:b/>
                      <w:bCs/>
                      <w:sz w:val="24"/>
                      <w:szCs w:val="24"/>
                      <w:lang w:val="pt-BR"/>
                      <w:rPrChange w:id="368" w:author="Trang Pham" w:date="2023-05-16T11:13:00Z">
                        <w:rPr>
                          <w:b/>
                          <w:bCs/>
                          <w:sz w:val="24"/>
                          <w:szCs w:val="24"/>
                          <w:lang w:val="pt-BR"/>
                        </w:rPr>
                      </w:rPrChange>
                    </w:rPr>
                  </w:pPr>
                  <w:r w:rsidRPr="009750EB">
                    <w:rPr>
                      <w:rFonts w:asciiTheme="majorHAnsi" w:hAnsiTheme="majorHAnsi" w:cstheme="majorHAnsi"/>
                      <w:b/>
                      <w:bCs/>
                      <w:sz w:val="24"/>
                      <w:szCs w:val="24"/>
                      <w:lang w:val="pt-BR"/>
                      <w:rPrChange w:id="369" w:author="Trang Pham" w:date="2023-05-16T11:13:00Z">
                        <w:rPr>
                          <w:b/>
                          <w:bCs/>
                          <w:sz w:val="24"/>
                          <w:szCs w:val="24"/>
                          <w:lang w:val="pt-BR"/>
                        </w:rPr>
                      </w:rPrChange>
                    </w:rPr>
                    <w:t>ĐẠI DIỆN BÊN B</w:t>
                  </w:r>
                </w:p>
                <w:p w14:paraId="672B16BD" w14:textId="77777777" w:rsidR="0000044E" w:rsidRPr="009750EB" w:rsidRDefault="00172414">
                  <w:pPr>
                    <w:pStyle w:val="BodyTextIndent"/>
                    <w:spacing w:before="60" w:after="60" w:line="360" w:lineRule="auto"/>
                    <w:ind w:left="0"/>
                    <w:jc w:val="center"/>
                    <w:rPr>
                      <w:rFonts w:asciiTheme="majorHAnsi" w:hAnsiTheme="majorHAnsi" w:cstheme="majorHAnsi"/>
                      <w:b/>
                      <w:bCs/>
                      <w:sz w:val="24"/>
                      <w:szCs w:val="24"/>
                      <w:lang w:val="pt-BR"/>
                      <w:rPrChange w:id="370" w:author="Trang Pham" w:date="2023-05-16T11:13:00Z">
                        <w:rPr>
                          <w:b/>
                          <w:bCs/>
                          <w:sz w:val="24"/>
                          <w:szCs w:val="24"/>
                          <w:lang w:val="pt-BR"/>
                        </w:rPr>
                      </w:rPrChange>
                    </w:rPr>
                  </w:pPr>
                  <w:r w:rsidRPr="009750EB">
                    <w:rPr>
                      <w:rFonts w:asciiTheme="majorHAnsi" w:hAnsiTheme="majorHAnsi" w:cstheme="majorHAnsi"/>
                      <w:b/>
                      <w:bCs/>
                      <w:sz w:val="24"/>
                      <w:szCs w:val="24"/>
                      <w:lang w:val="pt-BR"/>
                      <w:rPrChange w:id="371" w:author="Trang Pham" w:date="2023-05-16T11:13:00Z">
                        <w:rPr>
                          <w:b/>
                          <w:bCs/>
                          <w:sz w:val="24"/>
                          <w:szCs w:val="24"/>
                          <w:lang w:val="pt-BR"/>
                        </w:rPr>
                      </w:rPrChange>
                    </w:rPr>
                    <w:t>GIÁM ĐỐC</w:t>
                  </w:r>
                </w:p>
                <w:p w14:paraId="7B143DC1" w14:textId="77777777" w:rsidR="0000044E" w:rsidRPr="009750EB" w:rsidRDefault="0000044E">
                  <w:pPr>
                    <w:pStyle w:val="BodyTextIndent"/>
                    <w:spacing w:before="60" w:after="60" w:line="288" w:lineRule="auto"/>
                    <w:ind w:left="0"/>
                    <w:jc w:val="center"/>
                    <w:rPr>
                      <w:rFonts w:asciiTheme="majorHAnsi" w:hAnsiTheme="majorHAnsi" w:cstheme="majorHAnsi"/>
                      <w:bCs/>
                      <w:sz w:val="24"/>
                      <w:szCs w:val="24"/>
                      <w:lang w:val="pt-BR"/>
                      <w:rPrChange w:id="372" w:author="Trang Pham" w:date="2023-05-16T11:13:00Z">
                        <w:rPr>
                          <w:bCs/>
                          <w:sz w:val="24"/>
                          <w:szCs w:val="24"/>
                          <w:lang w:val="pt-BR"/>
                        </w:rPr>
                      </w:rPrChange>
                    </w:rPr>
                  </w:pPr>
                </w:p>
              </w:tc>
            </w:tr>
            <w:tr w:rsidR="0000044E" w:rsidRPr="009750EB" w14:paraId="5EA320EB" w14:textId="77777777" w:rsidTr="00890429">
              <w:trPr>
                <w:jc w:val="center"/>
                <w:trPrChange w:id="373" w:author="Trang Pham" w:date="2023-05-16T11:15:00Z">
                  <w:trPr>
                    <w:jc w:val="center"/>
                  </w:trPr>
                </w:trPrChange>
              </w:trPr>
              <w:tc>
                <w:tcPr>
                  <w:tcW w:w="4755" w:type="dxa"/>
                  <w:shd w:val="clear" w:color="auto" w:fill="auto"/>
                  <w:tcPrChange w:id="374" w:author="Trang Pham" w:date="2023-05-16T11:15:00Z">
                    <w:tcPr>
                      <w:tcW w:w="4320" w:type="dxa"/>
                      <w:shd w:val="clear" w:color="auto" w:fill="auto"/>
                    </w:tcPr>
                  </w:tcPrChange>
                </w:tcPr>
                <w:p w14:paraId="463AB959" w14:textId="77777777" w:rsidR="0000044E" w:rsidRPr="009750EB" w:rsidRDefault="00F04B0C">
                  <w:pPr>
                    <w:pStyle w:val="BodyTextIndent"/>
                    <w:spacing w:before="60" w:after="60" w:line="288" w:lineRule="auto"/>
                    <w:ind w:left="0"/>
                    <w:jc w:val="center"/>
                    <w:rPr>
                      <w:rFonts w:asciiTheme="majorHAnsi" w:hAnsiTheme="majorHAnsi" w:cstheme="majorHAnsi"/>
                      <w:b/>
                      <w:bCs/>
                      <w:sz w:val="24"/>
                      <w:szCs w:val="24"/>
                      <w:lang w:val="pt-BR"/>
                      <w:rPrChange w:id="375" w:author="Trang Pham" w:date="2023-05-16T11:13:00Z">
                        <w:rPr>
                          <w:b/>
                          <w:bCs/>
                          <w:sz w:val="24"/>
                          <w:szCs w:val="24"/>
                          <w:lang w:val="pt-BR"/>
                        </w:rPr>
                      </w:rPrChange>
                    </w:rPr>
                  </w:pPr>
                  <w:ins w:id="376" w:author="Tran Duy Khoa" w:date="2023-05-16T09:26:00Z">
                    <w:r w:rsidRPr="009750EB">
                      <w:rPr>
                        <w:rFonts w:asciiTheme="majorHAnsi" w:hAnsiTheme="majorHAnsi" w:cstheme="majorHAnsi"/>
                        <w:b/>
                        <w:bCs/>
                        <w:sz w:val="24"/>
                        <w:szCs w:val="24"/>
                        <w:lang w:val="pt-BR"/>
                        <w:rPrChange w:id="377" w:author="Trang Pham" w:date="2023-05-16T11:13:00Z">
                          <w:rPr>
                            <w:b/>
                            <w:bCs/>
                            <w:sz w:val="24"/>
                            <w:szCs w:val="24"/>
                            <w:lang w:val="pt-BR"/>
                          </w:rPr>
                        </w:rPrChange>
                      </w:rPr>
                      <w:t>NGUYỄN TẤN HÒA</w:t>
                    </w:r>
                  </w:ins>
                </w:p>
              </w:tc>
              <w:tc>
                <w:tcPr>
                  <w:tcW w:w="4845" w:type="dxa"/>
                  <w:shd w:val="clear" w:color="auto" w:fill="auto"/>
                  <w:tcPrChange w:id="378" w:author="Trang Pham" w:date="2023-05-16T11:15:00Z">
                    <w:tcPr>
                      <w:tcW w:w="4140" w:type="dxa"/>
                      <w:shd w:val="clear" w:color="auto" w:fill="auto"/>
                    </w:tcPr>
                  </w:tcPrChange>
                </w:tcPr>
                <w:p w14:paraId="55E57415" w14:textId="77777777" w:rsidR="0000044E" w:rsidRPr="009750EB" w:rsidRDefault="00172414">
                  <w:pPr>
                    <w:pStyle w:val="BodyTextIndent"/>
                    <w:spacing w:before="60" w:after="60" w:line="288" w:lineRule="auto"/>
                    <w:ind w:left="0"/>
                    <w:jc w:val="center"/>
                    <w:rPr>
                      <w:rFonts w:asciiTheme="majorHAnsi" w:hAnsiTheme="majorHAnsi" w:cstheme="majorHAnsi"/>
                      <w:bCs/>
                      <w:sz w:val="24"/>
                      <w:szCs w:val="24"/>
                      <w:lang w:val="pt-BR"/>
                      <w:rPrChange w:id="379" w:author="Trang Pham" w:date="2023-05-16T11:13:00Z">
                        <w:rPr>
                          <w:bCs/>
                          <w:sz w:val="24"/>
                          <w:szCs w:val="24"/>
                          <w:lang w:val="pt-BR"/>
                        </w:rPr>
                      </w:rPrChange>
                    </w:rPr>
                  </w:pPr>
                  <w:r w:rsidRPr="009750EB">
                    <w:rPr>
                      <w:rFonts w:asciiTheme="majorHAnsi" w:hAnsiTheme="majorHAnsi" w:cstheme="majorHAnsi"/>
                      <w:b/>
                      <w:bCs/>
                      <w:sz w:val="24"/>
                      <w:szCs w:val="24"/>
                      <w:lang w:val="pt-BR"/>
                      <w:rPrChange w:id="380" w:author="Trang Pham" w:date="2023-05-16T11:13:00Z">
                        <w:rPr>
                          <w:b/>
                          <w:bCs/>
                          <w:sz w:val="24"/>
                          <w:szCs w:val="24"/>
                          <w:lang w:val="pt-BR"/>
                        </w:rPr>
                      </w:rPrChange>
                    </w:rPr>
                    <w:t>PHẠM THỊ THANH HƯƠNG</w:t>
                  </w:r>
                </w:p>
              </w:tc>
            </w:tr>
          </w:tbl>
          <w:p w14:paraId="3332C8AA" w14:textId="77777777" w:rsidR="0000044E" w:rsidRPr="009750EB" w:rsidRDefault="0000044E">
            <w:pPr>
              <w:pStyle w:val="NormalWeb"/>
              <w:shd w:val="clear" w:color="auto" w:fill="FFFFFF"/>
              <w:spacing w:before="60" w:beforeAutospacing="0" w:after="60" w:afterAutospacing="0" w:line="288" w:lineRule="auto"/>
              <w:rPr>
                <w:rStyle w:val="apple-converted-space"/>
                <w:rFonts w:asciiTheme="majorHAnsi" w:eastAsiaTheme="minorEastAsia" w:hAnsiTheme="majorHAnsi" w:cstheme="majorHAnsi"/>
                <w:b/>
                <w:bCs/>
                <w:lang w:val="pt-BR"/>
                <w:rPrChange w:id="381" w:author="Trang Pham" w:date="2023-05-16T11:13:00Z">
                  <w:rPr>
                    <w:rStyle w:val="apple-converted-space"/>
                    <w:rFonts w:ascii="Calibri" w:eastAsiaTheme="minorEastAsia" w:hAnsi="Calibri" w:cs="Calibri"/>
                    <w:b/>
                    <w:bCs/>
                    <w:sz w:val="22"/>
                    <w:szCs w:val="22"/>
                    <w:lang w:val="pt-BR"/>
                  </w:rPr>
                </w:rPrChange>
              </w:rPr>
            </w:pPr>
          </w:p>
        </w:tc>
      </w:tr>
    </w:tbl>
    <w:p w14:paraId="0ED8060E" w14:textId="77777777" w:rsidR="0000044E" w:rsidRPr="009750EB" w:rsidRDefault="0000044E">
      <w:pPr>
        <w:spacing w:before="60" w:after="60" w:line="288" w:lineRule="auto"/>
        <w:rPr>
          <w:rFonts w:asciiTheme="majorHAnsi" w:hAnsiTheme="majorHAnsi" w:cstheme="majorHAnsi"/>
          <w:sz w:val="24"/>
          <w:szCs w:val="24"/>
          <w:lang w:val="pt-BR"/>
          <w:rPrChange w:id="382" w:author="Trang Pham" w:date="2023-05-16T11:13:00Z">
            <w:rPr>
              <w:rFonts w:ascii="Times New Roman" w:hAnsi="Times New Roman" w:cs="Times New Roman"/>
              <w:sz w:val="24"/>
              <w:szCs w:val="24"/>
              <w:lang w:val="pt-BR"/>
            </w:rPr>
          </w:rPrChange>
        </w:rPr>
      </w:pPr>
    </w:p>
    <w:p w14:paraId="106CF120" w14:textId="77777777" w:rsidR="0000044E" w:rsidRPr="009750EB" w:rsidRDefault="0000044E">
      <w:pPr>
        <w:rPr>
          <w:rFonts w:asciiTheme="majorHAnsi" w:hAnsiTheme="majorHAnsi" w:cstheme="majorHAnsi"/>
          <w:sz w:val="24"/>
          <w:szCs w:val="24"/>
          <w:lang w:val="pt-BR"/>
          <w:rPrChange w:id="383" w:author="Trang Pham" w:date="2023-05-16T11:13:00Z">
            <w:rPr>
              <w:rFonts w:ascii="Times New Roman" w:hAnsi="Times New Roman" w:cs="Times New Roman"/>
              <w:sz w:val="24"/>
              <w:szCs w:val="24"/>
              <w:lang w:val="pt-BR"/>
            </w:rPr>
          </w:rPrChange>
        </w:rPr>
      </w:pPr>
    </w:p>
    <w:p w14:paraId="3E6B0848" w14:textId="77777777" w:rsidR="0000044E" w:rsidRPr="009750EB" w:rsidRDefault="0000044E">
      <w:pPr>
        <w:rPr>
          <w:rFonts w:asciiTheme="majorHAnsi" w:hAnsiTheme="majorHAnsi" w:cstheme="majorHAnsi"/>
          <w:sz w:val="24"/>
          <w:szCs w:val="24"/>
          <w:lang w:val="pt-BR"/>
          <w:rPrChange w:id="384" w:author="Trang Pham" w:date="2023-05-16T11:13:00Z">
            <w:rPr>
              <w:rFonts w:ascii="Times New Roman" w:hAnsi="Times New Roman" w:cs="Times New Roman"/>
              <w:sz w:val="24"/>
              <w:szCs w:val="24"/>
              <w:lang w:val="pt-BR"/>
            </w:rPr>
          </w:rPrChange>
        </w:rPr>
      </w:pPr>
    </w:p>
    <w:p w14:paraId="2B2979B7" w14:textId="77777777" w:rsidR="0000044E" w:rsidRPr="009750EB" w:rsidRDefault="0000044E">
      <w:pPr>
        <w:rPr>
          <w:rFonts w:asciiTheme="majorHAnsi" w:hAnsiTheme="majorHAnsi" w:cstheme="majorHAnsi"/>
          <w:sz w:val="24"/>
          <w:szCs w:val="24"/>
          <w:lang w:val="pt-BR"/>
          <w:rPrChange w:id="385" w:author="Trang Pham" w:date="2023-05-16T11:13:00Z">
            <w:rPr>
              <w:rFonts w:ascii="Times New Roman" w:hAnsi="Times New Roman" w:cs="Times New Roman"/>
              <w:sz w:val="24"/>
              <w:szCs w:val="24"/>
              <w:lang w:val="pt-BR"/>
            </w:rPr>
          </w:rPrChange>
        </w:rPr>
      </w:pPr>
    </w:p>
    <w:p w14:paraId="712F26DD" w14:textId="77777777" w:rsidR="0000044E" w:rsidRPr="009750EB" w:rsidRDefault="0000044E">
      <w:pPr>
        <w:rPr>
          <w:rFonts w:asciiTheme="majorHAnsi" w:hAnsiTheme="majorHAnsi" w:cstheme="majorHAnsi"/>
          <w:sz w:val="24"/>
          <w:szCs w:val="24"/>
          <w:lang w:val="pt-BR"/>
          <w:rPrChange w:id="386" w:author="Trang Pham" w:date="2023-05-16T11:13:00Z">
            <w:rPr>
              <w:rFonts w:ascii="Times New Roman" w:hAnsi="Times New Roman" w:cs="Times New Roman"/>
              <w:sz w:val="24"/>
              <w:szCs w:val="24"/>
              <w:lang w:val="pt-BR"/>
            </w:rPr>
          </w:rPrChange>
        </w:rPr>
      </w:pPr>
    </w:p>
    <w:p w14:paraId="38F2CDC5" w14:textId="77777777" w:rsidR="0000044E" w:rsidRPr="009750EB" w:rsidRDefault="0000044E">
      <w:pPr>
        <w:rPr>
          <w:rFonts w:asciiTheme="majorHAnsi" w:hAnsiTheme="majorHAnsi" w:cstheme="majorHAnsi"/>
          <w:sz w:val="24"/>
          <w:szCs w:val="24"/>
          <w:lang w:val="pt-BR"/>
          <w:rPrChange w:id="387" w:author="Trang Pham" w:date="2023-05-16T11:13:00Z">
            <w:rPr>
              <w:rFonts w:ascii="Times New Roman" w:hAnsi="Times New Roman" w:cs="Times New Roman"/>
              <w:sz w:val="24"/>
              <w:szCs w:val="24"/>
              <w:lang w:val="pt-BR"/>
            </w:rPr>
          </w:rPrChange>
        </w:rPr>
      </w:pPr>
    </w:p>
    <w:p w14:paraId="55CCBE2E" w14:textId="77777777" w:rsidR="0000044E" w:rsidRPr="009750EB" w:rsidRDefault="0000044E">
      <w:pPr>
        <w:jc w:val="right"/>
        <w:rPr>
          <w:rFonts w:asciiTheme="majorHAnsi" w:hAnsiTheme="majorHAnsi" w:cstheme="majorHAnsi"/>
          <w:sz w:val="24"/>
          <w:szCs w:val="24"/>
          <w:lang w:val="pt-BR"/>
          <w:rPrChange w:id="388" w:author="Trang Pham" w:date="2023-05-16T11:13:00Z">
            <w:rPr>
              <w:rFonts w:ascii="Times New Roman" w:hAnsi="Times New Roman" w:cs="Times New Roman"/>
              <w:sz w:val="24"/>
              <w:szCs w:val="24"/>
              <w:lang w:val="pt-BR"/>
            </w:rPr>
          </w:rPrChange>
        </w:rPr>
      </w:pPr>
    </w:p>
    <w:sectPr w:rsidR="0000044E" w:rsidRPr="009750EB">
      <w:footerReference w:type="default" r:id="rId8"/>
      <w:pgSz w:w="12240" w:h="15840"/>
      <w:pgMar w:top="1440" w:right="1440" w:bottom="900" w:left="1440" w:header="720" w:footer="23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D1FED" w14:textId="77777777" w:rsidR="000B3FA5" w:rsidRDefault="000B3FA5">
      <w:pPr>
        <w:spacing w:line="240" w:lineRule="auto"/>
      </w:pPr>
      <w:r>
        <w:separator/>
      </w:r>
    </w:p>
  </w:endnote>
  <w:endnote w:type="continuationSeparator" w:id="0">
    <w:p w14:paraId="4052EAEE" w14:textId="77777777" w:rsidR="000B3FA5" w:rsidRDefault="000B3F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83110" w14:textId="77777777" w:rsidR="0000044E" w:rsidRPr="003F76BA" w:rsidRDefault="00172414">
    <w:pPr>
      <w:pStyle w:val="Footer"/>
      <w:jc w:val="right"/>
      <w:rPr>
        <w:rFonts w:asciiTheme="majorHAnsi" w:hAnsiTheme="majorHAnsi" w:cstheme="majorHAnsi"/>
        <w:rPrChange w:id="389" w:author="Trang Pham" w:date="2023-05-16T11:15:00Z">
          <w:rPr>
            <w:rFonts w:cs="Times New Roman"/>
          </w:rPr>
        </w:rPrChange>
      </w:rPr>
    </w:pPr>
    <w:r w:rsidRPr="003F76BA">
      <w:rPr>
        <w:rFonts w:asciiTheme="majorHAnsi" w:hAnsiTheme="majorHAnsi" w:cstheme="majorHAnsi"/>
        <w:rPrChange w:id="390" w:author="Trang Pham" w:date="2023-05-16T11:15:00Z">
          <w:rPr/>
        </w:rPrChange>
      </w:rPr>
      <w:fldChar w:fldCharType="begin"/>
    </w:r>
    <w:r w:rsidRPr="003F76BA">
      <w:rPr>
        <w:rFonts w:asciiTheme="majorHAnsi" w:hAnsiTheme="majorHAnsi" w:cstheme="majorHAnsi"/>
        <w:rPrChange w:id="391" w:author="Trang Pham" w:date="2023-05-16T11:15:00Z">
          <w:rPr/>
        </w:rPrChange>
      </w:rPr>
      <w:instrText xml:space="preserve"> PAGE   \* MERGEFORMAT </w:instrText>
    </w:r>
    <w:r w:rsidRPr="003F76BA">
      <w:rPr>
        <w:rFonts w:asciiTheme="majorHAnsi" w:hAnsiTheme="majorHAnsi" w:cstheme="majorHAnsi"/>
        <w:rPrChange w:id="392" w:author="Trang Pham" w:date="2023-05-16T11:15:00Z">
          <w:rPr/>
        </w:rPrChange>
      </w:rPr>
      <w:fldChar w:fldCharType="separate"/>
    </w:r>
    <w:r w:rsidR="0079741B" w:rsidRPr="003F76BA">
      <w:rPr>
        <w:rFonts w:asciiTheme="majorHAnsi" w:hAnsiTheme="majorHAnsi" w:cstheme="majorHAnsi"/>
        <w:noProof/>
        <w:rPrChange w:id="393" w:author="Trang Pham" w:date="2023-05-16T11:15:00Z">
          <w:rPr>
            <w:noProof/>
          </w:rPr>
        </w:rPrChange>
      </w:rPr>
      <w:t>3</w:t>
    </w:r>
    <w:r w:rsidRPr="003F76BA">
      <w:rPr>
        <w:rFonts w:asciiTheme="majorHAnsi" w:hAnsiTheme="majorHAnsi" w:cstheme="majorHAnsi"/>
        <w:rPrChange w:id="394" w:author="Trang Pham" w:date="2023-05-16T11:15:00Z">
          <w:rPr/>
        </w:rPrChange>
      </w:rPr>
      <w:fldChar w:fldCharType="end"/>
    </w:r>
    <w:r w:rsidRPr="003F76BA">
      <w:rPr>
        <w:rFonts w:asciiTheme="majorHAnsi" w:hAnsiTheme="majorHAnsi" w:cstheme="majorHAnsi"/>
        <w:rPrChange w:id="395" w:author="Trang Pham" w:date="2023-05-16T11:15:00Z">
          <w:rPr/>
        </w:rPrChange>
      </w:rPr>
      <w:t>/4</w:t>
    </w:r>
  </w:p>
  <w:p w14:paraId="3C9F1558" w14:textId="77777777" w:rsidR="0000044E" w:rsidRDefault="0000044E">
    <w:pPr>
      <w:pStyle w:val="Footer"/>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980A3" w14:textId="77777777" w:rsidR="000B3FA5" w:rsidRDefault="000B3FA5">
      <w:pPr>
        <w:spacing w:after="0"/>
      </w:pPr>
      <w:r>
        <w:separator/>
      </w:r>
    </w:p>
  </w:footnote>
  <w:footnote w:type="continuationSeparator" w:id="0">
    <w:p w14:paraId="00EDC0AF" w14:textId="77777777" w:rsidR="000B3FA5" w:rsidRDefault="000B3FA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48BBBAB"/>
    <w:multiLevelType w:val="multilevel"/>
    <w:tmpl w:val="6A5E145C"/>
    <w:lvl w:ilvl="0">
      <w:start w:val="1"/>
      <w:numFmt w:val="decimal"/>
      <w:lvlText w:val="6.%1."/>
      <w:lvlJc w:val="left"/>
      <w:pPr>
        <w:ind w:left="720" w:hanging="360"/>
      </w:pPr>
      <w:rPr>
        <w:rFont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F7BFA2EF"/>
    <w:multiLevelType w:val="multilevel"/>
    <w:tmpl w:val="1E947544"/>
    <w:lvl w:ilvl="0">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47936B7"/>
    <w:multiLevelType w:val="multilevel"/>
    <w:tmpl w:val="D2408D58"/>
    <w:lvl w:ilvl="0">
      <w:start w:val="1"/>
      <w:numFmt w:val="decimal"/>
      <w:lvlText w:val="ĐIỀU %1"/>
      <w:lvlJc w:val="left"/>
      <w:pPr>
        <w:ind w:left="360" w:hanging="360"/>
      </w:pPr>
      <w:rPr>
        <w:rFonts w:hint="default"/>
        <w:color w:val="000000"/>
        <w:sz w:val="26"/>
        <w:szCs w:val="26"/>
        <w:u w:val="singl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11DD6BED"/>
    <w:multiLevelType w:val="multilevel"/>
    <w:tmpl w:val="11DD6BED"/>
    <w:lvl w:ilvl="0">
      <w:start w:val="1"/>
      <w:numFmt w:val="decimal"/>
      <w:lvlText w:val="3.%1."/>
      <w:lvlJc w:val="left"/>
      <w:pPr>
        <w:ind w:left="1440" w:hanging="360"/>
      </w:pPr>
      <w:rPr>
        <w:rFonts w:ascii="Times New Roman" w:hAnsi="Times New Roman" w:cs="Times New Roman" w:hint="default"/>
        <w:b w:val="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26332052"/>
    <w:multiLevelType w:val="multilevel"/>
    <w:tmpl w:val="9AC86EA4"/>
    <w:lvl w:ilvl="0">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B5908CD"/>
    <w:multiLevelType w:val="multilevel"/>
    <w:tmpl w:val="3B5908CD"/>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54CF411"/>
    <w:multiLevelType w:val="multilevel"/>
    <w:tmpl w:val="33722734"/>
    <w:lvl w:ilvl="0">
      <w:start w:val="1"/>
      <w:numFmt w:val="decimal"/>
      <w:lvlText w:val="4.%1."/>
      <w:lvlJc w:val="left"/>
      <w:pPr>
        <w:ind w:left="720" w:hanging="360"/>
      </w:pPr>
      <w:rPr>
        <w:rFonts w:hint="default"/>
        <w:b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83611FE"/>
    <w:multiLevelType w:val="multilevel"/>
    <w:tmpl w:val="E3CEFCD0"/>
    <w:lvl w:ilvl="0">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A4C5A48"/>
    <w:multiLevelType w:val="multilevel"/>
    <w:tmpl w:val="EC0077CA"/>
    <w:lvl w:ilvl="0">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D0C542B"/>
    <w:multiLevelType w:val="multilevel"/>
    <w:tmpl w:val="A5D6866A"/>
    <w:lvl w:ilvl="0">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6DFE77CA"/>
    <w:multiLevelType w:val="multilevel"/>
    <w:tmpl w:val="6DFE77CA"/>
    <w:lvl w:ilvl="0">
      <w:start w:val="1"/>
      <w:numFmt w:val="decimal"/>
      <w:lvlText w:val="2.%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10"/>
  </w:num>
  <w:num w:numId="3">
    <w:abstractNumId w:val="1"/>
  </w:num>
  <w:num w:numId="4">
    <w:abstractNumId w:val="3"/>
  </w:num>
  <w:num w:numId="5">
    <w:abstractNumId w:val="9"/>
  </w:num>
  <w:num w:numId="6">
    <w:abstractNumId w:val="6"/>
  </w:num>
  <w:num w:numId="7">
    <w:abstractNumId w:val="8"/>
  </w:num>
  <w:num w:numId="8">
    <w:abstractNumId w:val="4"/>
  </w:num>
  <w:num w:numId="9">
    <w:abstractNumId w:val="5"/>
  </w:num>
  <w:num w:numId="10">
    <w:abstractNumId w:val="0"/>
  </w:num>
  <w:num w:numId="1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rang Pham">
    <w15:presenceInfo w15:providerId="None" w15:userId="Trang Pham"/>
  </w15:person>
  <w15:person w15:author="Tran Duy Khoa">
    <w15:presenceInfo w15:providerId="AD" w15:userId="S-1-5-21-256046599-1864169307-2602568281-218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trackRevisions/>
  <w:defaultTabStop w:val="720"/>
  <w:doNotHyphenateCaps/>
  <w:drawingGridHorizontalSpacing w:val="140"/>
  <w:drawingGridVerticalSpacing w:val="381"/>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4B6B"/>
    <w:rsid w:val="0000044E"/>
    <w:rsid w:val="00003026"/>
    <w:rsid w:val="0000318B"/>
    <w:rsid w:val="000034AA"/>
    <w:rsid w:val="00003D92"/>
    <w:rsid w:val="00011B33"/>
    <w:rsid w:val="00012F5F"/>
    <w:rsid w:val="000153D1"/>
    <w:rsid w:val="0002299F"/>
    <w:rsid w:val="00022F89"/>
    <w:rsid w:val="00027AAD"/>
    <w:rsid w:val="00030456"/>
    <w:rsid w:val="00032D61"/>
    <w:rsid w:val="000337A9"/>
    <w:rsid w:val="000348F8"/>
    <w:rsid w:val="00035F47"/>
    <w:rsid w:val="0004092C"/>
    <w:rsid w:val="000437B9"/>
    <w:rsid w:val="00050137"/>
    <w:rsid w:val="00053647"/>
    <w:rsid w:val="00054E10"/>
    <w:rsid w:val="000551FE"/>
    <w:rsid w:val="0005651E"/>
    <w:rsid w:val="00067DDC"/>
    <w:rsid w:val="000753AA"/>
    <w:rsid w:val="0008073F"/>
    <w:rsid w:val="00083C8C"/>
    <w:rsid w:val="0009698E"/>
    <w:rsid w:val="000A4A0E"/>
    <w:rsid w:val="000A6117"/>
    <w:rsid w:val="000B3FA5"/>
    <w:rsid w:val="000B6427"/>
    <w:rsid w:val="000B7C03"/>
    <w:rsid w:val="000C0330"/>
    <w:rsid w:val="000C0A81"/>
    <w:rsid w:val="000C0AF8"/>
    <w:rsid w:val="000C3A0D"/>
    <w:rsid w:val="000C4500"/>
    <w:rsid w:val="000C5FC3"/>
    <w:rsid w:val="000C6E4D"/>
    <w:rsid w:val="000D44B8"/>
    <w:rsid w:val="000D6782"/>
    <w:rsid w:val="000E2B35"/>
    <w:rsid w:val="000E4C63"/>
    <w:rsid w:val="000F0791"/>
    <w:rsid w:val="000F15D3"/>
    <w:rsid w:val="000F455E"/>
    <w:rsid w:val="000F5192"/>
    <w:rsid w:val="00102DF9"/>
    <w:rsid w:val="001037E2"/>
    <w:rsid w:val="00106E0C"/>
    <w:rsid w:val="0011385A"/>
    <w:rsid w:val="001225D3"/>
    <w:rsid w:val="0012353A"/>
    <w:rsid w:val="0012409D"/>
    <w:rsid w:val="0012473E"/>
    <w:rsid w:val="00125675"/>
    <w:rsid w:val="00134039"/>
    <w:rsid w:val="001374D4"/>
    <w:rsid w:val="00140E72"/>
    <w:rsid w:val="00147E00"/>
    <w:rsid w:val="00151269"/>
    <w:rsid w:val="001520FF"/>
    <w:rsid w:val="00152AC0"/>
    <w:rsid w:val="0015546C"/>
    <w:rsid w:val="00156785"/>
    <w:rsid w:val="0015700A"/>
    <w:rsid w:val="0016299F"/>
    <w:rsid w:val="001636BF"/>
    <w:rsid w:val="0016729A"/>
    <w:rsid w:val="00167C30"/>
    <w:rsid w:val="00172414"/>
    <w:rsid w:val="00173526"/>
    <w:rsid w:val="00183825"/>
    <w:rsid w:val="00191BB9"/>
    <w:rsid w:val="001A2118"/>
    <w:rsid w:val="001A3E46"/>
    <w:rsid w:val="001A74B0"/>
    <w:rsid w:val="001B4B6B"/>
    <w:rsid w:val="001B678C"/>
    <w:rsid w:val="001B7961"/>
    <w:rsid w:val="001C0B05"/>
    <w:rsid w:val="001C6AF8"/>
    <w:rsid w:val="001C7D62"/>
    <w:rsid w:val="001D68DD"/>
    <w:rsid w:val="001E5868"/>
    <w:rsid w:val="001E7003"/>
    <w:rsid w:val="001E7A20"/>
    <w:rsid w:val="001F1701"/>
    <w:rsid w:val="001F2CCD"/>
    <w:rsid w:val="001F329F"/>
    <w:rsid w:val="001F4430"/>
    <w:rsid w:val="00201365"/>
    <w:rsid w:val="00205E1C"/>
    <w:rsid w:val="00207E72"/>
    <w:rsid w:val="00211DB9"/>
    <w:rsid w:val="002133F2"/>
    <w:rsid w:val="00217EB8"/>
    <w:rsid w:val="00224B94"/>
    <w:rsid w:val="00226459"/>
    <w:rsid w:val="00232445"/>
    <w:rsid w:val="0023367F"/>
    <w:rsid w:val="002351B6"/>
    <w:rsid w:val="00255E28"/>
    <w:rsid w:val="00262095"/>
    <w:rsid w:val="0026533E"/>
    <w:rsid w:val="00267ACC"/>
    <w:rsid w:val="0027501F"/>
    <w:rsid w:val="0027753F"/>
    <w:rsid w:val="002922D5"/>
    <w:rsid w:val="0029279E"/>
    <w:rsid w:val="00293489"/>
    <w:rsid w:val="00294257"/>
    <w:rsid w:val="00296C94"/>
    <w:rsid w:val="002A31AA"/>
    <w:rsid w:val="002B1E89"/>
    <w:rsid w:val="002B2517"/>
    <w:rsid w:val="002B5A06"/>
    <w:rsid w:val="002B618B"/>
    <w:rsid w:val="002B7AE9"/>
    <w:rsid w:val="002C11CD"/>
    <w:rsid w:val="002C6420"/>
    <w:rsid w:val="002D28ED"/>
    <w:rsid w:val="002D4FC1"/>
    <w:rsid w:val="002E026E"/>
    <w:rsid w:val="002E3F39"/>
    <w:rsid w:val="002E63C6"/>
    <w:rsid w:val="002E6F9D"/>
    <w:rsid w:val="002E7A59"/>
    <w:rsid w:val="002F41CD"/>
    <w:rsid w:val="002F78FE"/>
    <w:rsid w:val="003003F2"/>
    <w:rsid w:val="003029C5"/>
    <w:rsid w:val="00304512"/>
    <w:rsid w:val="00304B34"/>
    <w:rsid w:val="003057CF"/>
    <w:rsid w:val="00305A94"/>
    <w:rsid w:val="00315091"/>
    <w:rsid w:val="00317749"/>
    <w:rsid w:val="00325B0F"/>
    <w:rsid w:val="00325B69"/>
    <w:rsid w:val="00326366"/>
    <w:rsid w:val="00331DF1"/>
    <w:rsid w:val="00332621"/>
    <w:rsid w:val="003366E1"/>
    <w:rsid w:val="00340348"/>
    <w:rsid w:val="0034038E"/>
    <w:rsid w:val="003463DF"/>
    <w:rsid w:val="003471A6"/>
    <w:rsid w:val="00355962"/>
    <w:rsid w:val="00357E1A"/>
    <w:rsid w:val="00364AED"/>
    <w:rsid w:val="00364BA5"/>
    <w:rsid w:val="003705BB"/>
    <w:rsid w:val="003708B5"/>
    <w:rsid w:val="00372C86"/>
    <w:rsid w:val="003769D1"/>
    <w:rsid w:val="003820C7"/>
    <w:rsid w:val="00383563"/>
    <w:rsid w:val="003836DE"/>
    <w:rsid w:val="00393479"/>
    <w:rsid w:val="0039722D"/>
    <w:rsid w:val="003A45E6"/>
    <w:rsid w:val="003B4C1E"/>
    <w:rsid w:val="003B6974"/>
    <w:rsid w:val="003B799D"/>
    <w:rsid w:val="003C0062"/>
    <w:rsid w:val="003C4DF6"/>
    <w:rsid w:val="003C7720"/>
    <w:rsid w:val="003D15AA"/>
    <w:rsid w:val="003D1C66"/>
    <w:rsid w:val="003D7C6C"/>
    <w:rsid w:val="003E0744"/>
    <w:rsid w:val="003E2E55"/>
    <w:rsid w:val="003E37AD"/>
    <w:rsid w:val="003E3B73"/>
    <w:rsid w:val="003E535F"/>
    <w:rsid w:val="003F083A"/>
    <w:rsid w:val="003F1D91"/>
    <w:rsid w:val="003F3178"/>
    <w:rsid w:val="003F76BA"/>
    <w:rsid w:val="00400372"/>
    <w:rsid w:val="00401D09"/>
    <w:rsid w:val="004105D3"/>
    <w:rsid w:val="0041561C"/>
    <w:rsid w:val="00415B4E"/>
    <w:rsid w:val="00420627"/>
    <w:rsid w:val="004219A3"/>
    <w:rsid w:val="00423B21"/>
    <w:rsid w:val="00425A0C"/>
    <w:rsid w:val="00440951"/>
    <w:rsid w:val="00444218"/>
    <w:rsid w:val="00445DD4"/>
    <w:rsid w:val="00447B4E"/>
    <w:rsid w:val="00460DC9"/>
    <w:rsid w:val="00463E7A"/>
    <w:rsid w:val="0046564B"/>
    <w:rsid w:val="00471A38"/>
    <w:rsid w:val="004750CA"/>
    <w:rsid w:val="00481E03"/>
    <w:rsid w:val="004846BE"/>
    <w:rsid w:val="004853D5"/>
    <w:rsid w:val="00491625"/>
    <w:rsid w:val="00496EB0"/>
    <w:rsid w:val="004A135C"/>
    <w:rsid w:val="004A5093"/>
    <w:rsid w:val="004A6D48"/>
    <w:rsid w:val="004B62A2"/>
    <w:rsid w:val="004B7636"/>
    <w:rsid w:val="004C084F"/>
    <w:rsid w:val="004C2DC0"/>
    <w:rsid w:val="004C2E92"/>
    <w:rsid w:val="004C33E4"/>
    <w:rsid w:val="004C3DEF"/>
    <w:rsid w:val="004D0F2F"/>
    <w:rsid w:val="004D2AC9"/>
    <w:rsid w:val="004E0D2D"/>
    <w:rsid w:val="004E63C7"/>
    <w:rsid w:val="004E7786"/>
    <w:rsid w:val="004E7948"/>
    <w:rsid w:val="004F1241"/>
    <w:rsid w:val="004F2BD4"/>
    <w:rsid w:val="004F4E03"/>
    <w:rsid w:val="004F521C"/>
    <w:rsid w:val="004F555B"/>
    <w:rsid w:val="004F55B8"/>
    <w:rsid w:val="004F6460"/>
    <w:rsid w:val="00501B2C"/>
    <w:rsid w:val="00503512"/>
    <w:rsid w:val="00507A40"/>
    <w:rsid w:val="00512E8E"/>
    <w:rsid w:val="00517EF8"/>
    <w:rsid w:val="00521B09"/>
    <w:rsid w:val="00526CCC"/>
    <w:rsid w:val="0052783C"/>
    <w:rsid w:val="00530314"/>
    <w:rsid w:val="0053124E"/>
    <w:rsid w:val="005320A8"/>
    <w:rsid w:val="005351BC"/>
    <w:rsid w:val="005356BE"/>
    <w:rsid w:val="005463ED"/>
    <w:rsid w:val="00551369"/>
    <w:rsid w:val="00552A2F"/>
    <w:rsid w:val="00555806"/>
    <w:rsid w:val="00567924"/>
    <w:rsid w:val="005714CF"/>
    <w:rsid w:val="00574D11"/>
    <w:rsid w:val="00575942"/>
    <w:rsid w:val="00576B49"/>
    <w:rsid w:val="00576E35"/>
    <w:rsid w:val="005808DE"/>
    <w:rsid w:val="00580FE0"/>
    <w:rsid w:val="00583659"/>
    <w:rsid w:val="00583802"/>
    <w:rsid w:val="005845C0"/>
    <w:rsid w:val="00592094"/>
    <w:rsid w:val="00592D0F"/>
    <w:rsid w:val="005930FC"/>
    <w:rsid w:val="0059760B"/>
    <w:rsid w:val="005A04AE"/>
    <w:rsid w:val="005A065E"/>
    <w:rsid w:val="005A0D84"/>
    <w:rsid w:val="005A138A"/>
    <w:rsid w:val="005A4672"/>
    <w:rsid w:val="005A676C"/>
    <w:rsid w:val="005B1C5D"/>
    <w:rsid w:val="005B4277"/>
    <w:rsid w:val="005B4DCA"/>
    <w:rsid w:val="005B6C45"/>
    <w:rsid w:val="005C7B68"/>
    <w:rsid w:val="005D49C4"/>
    <w:rsid w:val="005D7544"/>
    <w:rsid w:val="005E4929"/>
    <w:rsid w:val="005E4F00"/>
    <w:rsid w:val="005E7BA9"/>
    <w:rsid w:val="005E7C33"/>
    <w:rsid w:val="005E7D06"/>
    <w:rsid w:val="005F656B"/>
    <w:rsid w:val="00600F01"/>
    <w:rsid w:val="0060325F"/>
    <w:rsid w:val="00607D69"/>
    <w:rsid w:val="0061326B"/>
    <w:rsid w:val="00615509"/>
    <w:rsid w:val="00626E90"/>
    <w:rsid w:val="0062791F"/>
    <w:rsid w:val="00627B21"/>
    <w:rsid w:val="00630C08"/>
    <w:rsid w:val="00640355"/>
    <w:rsid w:val="00642BBB"/>
    <w:rsid w:val="006439A2"/>
    <w:rsid w:val="00646A89"/>
    <w:rsid w:val="00652DB1"/>
    <w:rsid w:val="0065527F"/>
    <w:rsid w:val="006553C8"/>
    <w:rsid w:val="006609B7"/>
    <w:rsid w:val="00660A88"/>
    <w:rsid w:val="00665A24"/>
    <w:rsid w:val="006672B8"/>
    <w:rsid w:val="00671F99"/>
    <w:rsid w:val="0069498B"/>
    <w:rsid w:val="00695530"/>
    <w:rsid w:val="006A0D80"/>
    <w:rsid w:val="006A1DF8"/>
    <w:rsid w:val="006A3498"/>
    <w:rsid w:val="006A5F8F"/>
    <w:rsid w:val="006A757C"/>
    <w:rsid w:val="006A7628"/>
    <w:rsid w:val="006A7976"/>
    <w:rsid w:val="006B4286"/>
    <w:rsid w:val="006C0325"/>
    <w:rsid w:val="006C08A6"/>
    <w:rsid w:val="006C7066"/>
    <w:rsid w:val="006C7B6F"/>
    <w:rsid w:val="006D0223"/>
    <w:rsid w:val="006D2DCB"/>
    <w:rsid w:val="006D3EAE"/>
    <w:rsid w:val="006D6547"/>
    <w:rsid w:val="006D79C8"/>
    <w:rsid w:val="006E49F1"/>
    <w:rsid w:val="006E5CAF"/>
    <w:rsid w:val="006E6CBD"/>
    <w:rsid w:val="006F2804"/>
    <w:rsid w:val="00701877"/>
    <w:rsid w:val="0070267F"/>
    <w:rsid w:val="00702A20"/>
    <w:rsid w:val="007046C0"/>
    <w:rsid w:val="00704C6D"/>
    <w:rsid w:val="0070699C"/>
    <w:rsid w:val="00706FA0"/>
    <w:rsid w:val="00711A73"/>
    <w:rsid w:val="00734BD1"/>
    <w:rsid w:val="00736926"/>
    <w:rsid w:val="00741C49"/>
    <w:rsid w:val="00742739"/>
    <w:rsid w:val="00747887"/>
    <w:rsid w:val="007479FC"/>
    <w:rsid w:val="00751AF2"/>
    <w:rsid w:val="00752E36"/>
    <w:rsid w:val="00753107"/>
    <w:rsid w:val="0075639C"/>
    <w:rsid w:val="0076113F"/>
    <w:rsid w:val="00776683"/>
    <w:rsid w:val="00792C40"/>
    <w:rsid w:val="00795765"/>
    <w:rsid w:val="0079739F"/>
    <w:rsid w:val="0079741B"/>
    <w:rsid w:val="007A224C"/>
    <w:rsid w:val="007A2D25"/>
    <w:rsid w:val="007A4ABD"/>
    <w:rsid w:val="007A61C4"/>
    <w:rsid w:val="007A67B6"/>
    <w:rsid w:val="007A691D"/>
    <w:rsid w:val="007B1460"/>
    <w:rsid w:val="007B246E"/>
    <w:rsid w:val="007C37E4"/>
    <w:rsid w:val="007C4AAE"/>
    <w:rsid w:val="007C5CD9"/>
    <w:rsid w:val="007C6BDC"/>
    <w:rsid w:val="007D0324"/>
    <w:rsid w:val="007D26DB"/>
    <w:rsid w:val="007D39EE"/>
    <w:rsid w:val="007D5658"/>
    <w:rsid w:val="007D6D8A"/>
    <w:rsid w:val="007D7082"/>
    <w:rsid w:val="007D7307"/>
    <w:rsid w:val="007D74AE"/>
    <w:rsid w:val="007E5315"/>
    <w:rsid w:val="007F1FAE"/>
    <w:rsid w:val="00807E8F"/>
    <w:rsid w:val="00812166"/>
    <w:rsid w:val="0082383B"/>
    <w:rsid w:val="008274AA"/>
    <w:rsid w:val="008326AA"/>
    <w:rsid w:val="0083490A"/>
    <w:rsid w:val="00842115"/>
    <w:rsid w:val="00842524"/>
    <w:rsid w:val="00843C6E"/>
    <w:rsid w:val="00850010"/>
    <w:rsid w:val="00855F04"/>
    <w:rsid w:val="00862756"/>
    <w:rsid w:val="00863780"/>
    <w:rsid w:val="0086462A"/>
    <w:rsid w:val="008653F5"/>
    <w:rsid w:val="00870EF3"/>
    <w:rsid w:val="00871748"/>
    <w:rsid w:val="008749C2"/>
    <w:rsid w:val="008766E0"/>
    <w:rsid w:val="008774EC"/>
    <w:rsid w:val="00882C69"/>
    <w:rsid w:val="00883947"/>
    <w:rsid w:val="008865FF"/>
    <w:rsid w:val="008873D8"/>
    <w:rsid w:val="00890429"/>
    <w:rsid w:val="008906E3"/>
    <w:rsid w:val="00894D2D"/>
    <w:rsid w:val="008979B6"/>
    <w:rsid w:val="008A1AEB"/>
    <w:rsid w:val="008B0EAC"/>
    <w:rsid w:val="008B6EC2"/>
    <w:rsid w:val="008B7AD4"/>
    <w:rsid w:val="008B7BFB"/>
    <w:rsid w:val="008C075D"/>
    <w:rsid w:val="008D33AA"/>
    <w:rsid w:val="008E230D"/>
    <w:rsid w:val="008E4175"/>
    <w:rsid w:val="008F5796"/>
    <w:rsid w:val="008F5F81"/>
    <w:rsid w:val="00904640"/>
    <w:rsid w:val="0091335E"/>
    <w:rsid w:val="00916DD3"/>
    <w:rsid w:val="0091715C"/>
    <w:rsid w:val="009306E7"/>
    <w:rsid w:val="00935E7C"/>
    <w:rsid w:val="00953D29"/>
    <w:rsid w:val="00955382"/>
    <w:rsid w:val="00956CCB"/>
    <w:rsid w:val="00957D19"/>
    <w:rsid w:val="00974944"/>
    <w:rsid w:val="009750EB"/>
    <w:rsid w:val="00981013"/>
    <w:rsid w:val="00982C86"/>
    <w:rsid w:val="0098496E"/>
    <w:rsid w:val="009879E0"/>
    <w:rsid w:val="00990E20"/>
    <w:rsid w:val="00992A83"/>
    <w:rsid w:val="0099314E"/>
    <w:rsid w:val="009977DD"/>
    <w:rsid w:val="00997A66"/>
    <w:rsid w:val="009A04CD"/>
    <w:rsid w:val="009A19F2"/>
    <w:rsid w:val="009A33D9"/>
    <w:rsid w:val="009A432B"/>
    <w:rsid w:val="009A5316"/>
    <w:rsid w:val="009A5D6C"/>
    <w:rsid w:val="009A5E67"/>
    <w:rsid w:val="009A7391"/>
    <w:rsid w:val="009B466B"/>
    <w:rsid w:val="009B6BAA"/>
    <w:rsid w:val="009C211E"/>
    <w:rsid w:val="009D0FAA"/>
    <w:rsid w:val="009D5871"/>
    <w:rsid w:val="009E3169"/>
    <w:rsid w:val="009E48DE"/>
    <w:rsid w:val="009E5816"/>
    <w:rsid w:val="009F7F86"/>
    <w:rsid w:val="00A01A5B"/>
    <w:rsid w:val="00A04E11"/>
    <w:rsid w:val="00A07179"/>
    <w:rsid w:val="00A139F8"/>
    <w:rsid w:val="00A14083"/>
    <w:rsid w:val="00A207E9"/>
    <w:rsid w:val="00A21727"/>
    <w:rsid w:val="00A2540E"/>
    <w:rsid w:val="00A2669C"/>
    <w:rsid w:val="00A27F7F"/>
    <w:rsid w:val="00A30354"/>
    <w:rsid w:val="00A3249A"/>
    <w:rsid w:val="00A3296D"/>
    <w:rsid w:val="00A343BD"/>
    <w:rsid w:val="00A36163"/>
    <w:rsid w:val="00A43C0C"/>
    <w:rsid w:val="00A44459"/>
    <w:rsid w:val="00A51CF3"/>
    <w:rsid w:val="00A5403A"/>
    <w:rsid w:val="00A556BD"/>
    <w:rsid w:val="00A664F2"/>
    <w:rsid w:val="00A66B08"/>
    <w:rsid w:val="00A70654"/>
    <w:rsid w:val="00A774C4"/>
    <w:rsid w:val="00A77FBF"/>
    <w:rsid w:val="00A80167"/>
    <w:rsid w:val="00A80DF9"/>
    <w:rsid w:val="00A82339"/>
    <w:rsid w:val="00A83112"/>
    <w:rsid w:val="00A8633F"/>
    <w:rsid w:val="00A91BE5"/>
    <w:rsid w:val="00A933F6"/>
    <w:rsid w:val="00A94F20"/>
    <w:rsid w:val="00A97C86"/>
    <w:rsid w:val="00AA47D7"/>
    <w:rsid w:val="00AA716D"/>
    <w:rsid w:val="00AA738D"/>
    <w:rsid w:val="00AB4634"/>
    <w:rsid w:val="00AB728F"/>
    <w:rsid w:val="00AC023E"/>
    <w:rsid w:val="00AC3CAB"/>
    <w:rsid w:val="00AC44D9"/>
    <w:rsid w:val="00AC5C47"/>
    <w:rsid w:val="00AD0C13"/>
    <w:rsid w:val="00AD2CC4"/>
    <w:rsid w:val="00AD3785"/>
    <w:rsid w:val="00AD5FD7"/>
    <w:rsid w:val="00AD7979"/>
    <w:rsid w:val="00AE5C12"/>
    <w:rsid w:val="00AE6C06"/>
    <w:rsid w:val="00AF10F9"/>
    <w:rsid w:val="00AF4569"/>
    <w:rsid w:val="00AF57A9"/>
    <w:rsid w:val="00AF7616"/>
    <w:rsid w:val="00B01146"/>
    <w:rsid w:val="00B0541F"/>
    <w:rsid w:val="00B16DD8"/>
    <w:rsid w:val="00B2090D"/>
    <w:rsid w:val="00B33210"/>
    <w:rsid w:val="00B3637F"/>
    <w:rsid w:val="00B37B2D"/>
    <w:rsid w:val="00B37C08"/>
    <w:rsid w:val="00B42F23"/>
    <w:rsid w:val="00B563C3"/>
    <w:rsid w:val="00B61C8E"/>
    <w:rsid w:val="00B64C74"/>
    <w:rsid w:val="00B724AF"/>
    <w:rsid w:val="00B74C78"/>
    <w:rsid w:val="00B776B8"/>
    <w:rsid w:val="00B80ACC"/>
    <w:rsid w:val="00B82EA1"/>
    <w:rsid w:val="00B87867"/>
    <w:rsid w:val="00BA01EE"/>
    <w:rsid w:val="00BA2580"/>
    <w:rsid w:val="00BA2A53"/>
    <w:rsid w:val="00BA2E86"/>
    <w:rsid w:val="00BA5AC0"/>
    <w:rsid w:val="00BA6DE9"/>
    <w:rsid w:val="00BA7D0C"/>
    <w:rsid w:val="00BC2811"/>
    <w:rsid w:val="00BC514E"/>
    <w:rsid w:val="00BC54C1"/>
    <w:rsid w:val="00BD14D7"/>
    <w:rsid w:val="00BD2ADF"/>
    <w:rsid w:val="00BD46B5"/>
    <w:rsid w:val="00BD55D5"/>
    <w:rsid w:val="00BF0CA8"/>
    <w:rsid w:val="00BF4ADA"/>
    <w:rsid w:val="00BF634C"/>
    <w:rsid w:val="00BF76F8"/>
    <w:rsid w:val="00C0413B"/>
    <w:rsid w:val="00C04960"/>
    <w:rsid w:val="00C054EE"/>
    <w:rsid w:val="00C06B85"/>
    <w:rsid w:val="00C114A1"/>
    <w:rsid w:val="00C13214"/>
    <w:rsid w:val="00C1470C"/>
    <w:rsid w:val="00C32140"/>
    <w:rsid w:val="00C325AC"/>
    <w:rsid w:val="00C33CE8"/>
    <w:rsid w:val="00C34E10"/>
    <w:rsid w:val="00C5039B"/>
    <w:rsid w:val="00C509A9"/>
    <w:rsid w:val="00C517F2"/>
    <w:rsid w:val="00C51930"/>
    <w:rsid w:val="00C53962"/>
    <w:rsid w:val="00C53E51"/>
    <w:rsid w:val="00C53EC5"/>
    <w:rsid w:val="00C57049"/>
    <w:rsid w:val="00C678C8"/>
    <w:rsid w:val="00C71D61"/>
    <w:rsid w:val="00C76645"/>
    <w:rsid w:val="00C827D0"/>
    <w:rsid w:val="00C84687"/>
    <w:rsid w:val="00C84CC3"/>
    <w:rsid w:val="00C87205"/>
    <w:rsid w:val="00C91D14"/>
    <w:rsid w:val="00C92F92"/>
    <w:rsid w:val="00C96FD4"/>
    <w:rsid w:val="00CA1C98"/>
    <w:rsid w:val="00CA2A71"/>
    <w:rsid w:val="00CA3D6F"/>
    <w:rsid w:val="00CA6768"/>
    <w:rsid w:val="00CA70E7"/>
    <w:rsid w:val="00CB44C2"/>
    <w:rsid w:val="00CB5474"/>
    <w:rsid w:val="00CB5480"/>
    <w:rsid w:val="00CB708C"/>
    <w:rsid w:val="00CC04AD"/>
    <w:rsid w:val="00CC1644"/>
    <w:rsid w:val="00CC381D"/>
    <w:rsid w:val="00CC41CB"/>
    <w:rsid w:val="00CD198D"/>
    <w:rsid w:val="00CE0D57"/>
    <w:rsid w:val="00CE2EB3"/>
    <w:rsid w:val="00CE4C32"/>
    <w:rsid w:val="00CE6338"/>
    <w:rsid w:val="00CF51A9"/>
    <w:rsid w:val="00D0201B"/>
    <w:rsid w:val="00D13CE4"/>
    <w:rsid w:val="00D14730"/>
    <w:rsid w:val="00D16E35"/>
    <w:rsid w:val="00D24B74"/>
    <w:rsid w:val="00D24C40"/>
    <w:rsid w:val="00D25CE9"/>
    <w:rsid w:val="00D32F32"/>
    <w:rsid w:val="00D42826"/>
    <w:rsid w:val="00D43CF6"/>
    <w:rsid w:val="00D44B09"/>
    <w:rsid w:val="00D45644"/>
    <w:rsid w:val="00D5241F"/>
    <w:rsid w:val="00D5733F"/>
    <w:rsid w:val="00D62D91"/>
    <w:rsid w:val="00D647C0"/>
    <w:rsid w:val="00D64C8A"/>
    <w:rsid w:val="00D67159"/>
    <w:rsid w:val="00D67402"/>
    <w:rsid w:val="00D76EA9"/>
    <w:rsid w:val="00D808DC"/>
    <w:rsid w:val="00D81C07"/>
    <w:rsid w:val="00D91C0E"/>
    <w:rsid w:val="00D92318"/>
    <w:rsid w:val="00D93515"/>
    <w:rsid w:val="00D95333"/>
    <w:rsid w:val="00DA058A"/>
    <w:rsid w:val="00DA2C2D"/>
    <w:rsid w:val="00DA3EF3"/>
    <w:rsid w:val="00DB4015"/>
    <w:rsid w:val="00DB6B14"/>
    <w:rsid w:val="00DC1390"/>
    <w:rsid w:val="00DC157C"/>
    <w:rsid w:val="00DC4868"/>
    <w:rsid w:val="00DC6E71"/>
    <w:rsid w:val="00DD2ECC"/>
    <w:rsid w:val="00DD5963"/>
    <w:rsid w:val="00DD616E"/>
    <w:rsid w:val="00DD7A45"/>
    <w:rsid w:val="00DE04C7"/>
    <w:rsid w:val="00DE0509"/>
    <w:rsid w:val="00DE0542"/>
    <w:rsid w:val="00DE2229"/>
    <w:rsid w:val="00DE3A2C"/>
    <w:rsid w:val="00DE7AF0"/>
    <w:rsid w:val="00E0264B"/>
    <w:rsid w:val="00E10285"/>
    <w:rsid w:val="00E13A97"/>
    <w:rsid w:val="00E167D1"/>
    <w:rsid w:val="00E2073F"/>
    <w:rsid w:val="00E25CE2"/>
    <w:rsid w:val="00E2659A"/>
    <w:rsid w:val="00E279EF"/>
    <w:rsid w:val="00E32DCE"/>
    <w:rsid w:val="00E35C16"/>
    <w:rsid w:val="00E36E42"/>
    <w:rsid w:val="00E409C8"/>
    <w:rsid w:val="00E40CC4"/>
    <w:rsid w:val="00E41573"/>
    <w:rsid w:val="00E552FE"/>
    <w:rsid w:val="00E56E5B"/>
    <w:rsid w:val="00E60AFA"/>
    <w:rsid w:val="00E652A3"/>
    <w:rsid w:val="00E70692"/>
    <w:rsid w:val="00E72F64"/>
    <w:rsid w:val="00E775BC"/>
    <w:rsid w:val="00E80A24"/>
    <w:rsid w:val="00E814A7"/>
    <w:rsid w:val="00E82243"/>
    <w:rsid w:val="00E86299"/>
    <w:rsid w:val="00E93E22"/>
    <w:rsid w:val="00E95451"/>
    <w:rsid w:val="00E978D7"/>
    <w:rsid w:val="00EA1FE7"/>
    <w:rsid w:val="00EA66D6"/>
    <w:rsid w:val="00EB5197"/>
    <w:rsid w:val="00EB76F2"/>
    <w:rsid w:val="00EC1D7A"/>
    <w:rsid w:val="00EC1DD6"/>
    <w:rsid w:val="00ED3C67"/>
    <w:rsid w:val="00ED3F1A"/>
    <w:rsid w:val="00ED5CCF"/>
    <w:rsid w:val="00ED7AA9"/>
    <w:rsid w:val="00EE1876"/>
    <w:rsid w:val="00EE40BA"/>
    <w:rsid w:val="00EF07EB"/>
    <w:rsid w:val="00F0474A"/>
    <w:rsid w:val="00F04B0C"/>
    <w:rsid w:val="00F04FCC"/>
    <w:rsid w:val="00F10B24"/>
    <w:rsid w:val="00F13B0A"/>
    <w:rsid w:val="00F31F23"/>
    <w:rsid w:val="00F32756"/>
    <w:rsid w:val="00F454F9"/>
    <w:rsid w:val="00F456CE"/>
    <w:rsid w:val="00F45E3A"/>
    <w:rsid w:val="00F465B0"/>
    <w:rsid w:val="00F5101C"/>
    <w:rsid w:val="00F5661D"/>
    <w:rsid w:val="00F5712B"/>
    <w:rsid w:val="00F64D28"/>
    <w:rsid w:val="00F66B6A"/>
    <w:rsid w:val="00F811AD"/>
    <w:rsid w:val="00F82889"/>
    <w:rsid w:val="00F82A68"/>
    <w:rsid w:val="00F9207E"/>
    <w:rsid w:val="00F94229"/>
    <w:rsid w:val="00FA1A0B"/>
    <w:rsid w:val="00FA4A0B"/>
    <w:rsid w:val="00FA514A"/>
    <w:rsid w:val="00FB2421"/>
    <w:rsid w:val="00FB2747"/>
    <w:rsid w:val="00FB4AC9"/>
    <w:rsid w:val="00FC0CAD"/>
    <w:rsid w:val="00FC1434"/>
    <w:rsid w:val="00FD173A"/>
    <w:rsid w:val="00FE0196"/>
    <w:rsid w:val="00FE3FFC"/>
    <w:rsid w:val="00FF47E4"/>
    <w:rsid w:val="1CFD644D"/>
    <w:rsid w:val="1D273529"/>
    <w:rsid w:val="1FF61864"/>
    <w:rsid w:val="217F27E7"/>
    <w:rsid w:val="29A323E9"/>
    <w:rsid w:val="36A15E2F"/>
    <w:rsid w:val="36E5781D"/>
    <w:rsid w:val="3BD9260D"/>
    <w:rsid w:val="3F9B568E"/>
    <w:rsid w:val="527618D9"/>
    <w:rsid w:val="5C282FD5"/>
    <w:rsid w:val="7BEE431B"/>
  </w:rsids>
  <m:mathPr>
    <m:mathFont m:val="Cambria Math"/>
    <m:brkBin m:val="before"/>
    <m:brkBinSub m:val="--"/>
    <m:smallFrac/>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D2BB0C"/>
  <w15:docId w15:val="{C0F0F19B-0703-41C0-81AF-8F628A7B7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rFonts w:ascii="Calibri" w:hAnsi="Calibri" w:cs="Calibri"/>
      <w:sz w:val="22"/>
      <w:szCs w:val="22"/>
      <w:lang w:eastAsia="ja-JP"/>
    </w:rPr>
  </w:style>
  <w:style w:type="paragraph" w:styleId="Heading1">
    <w:name w:val="heading 1"/>
    <w:basedOn w:val="Normal"/>
    <w:next w:val="Normal"/>
    <w:link w:val="Heading1Char"/>
    <w:uiPriority w:val="99"/>
    <w:qFormat/>
    <w:pPr>
      <w:keepNext/>
      <w:keepLines/>
      <w:spacing w:before="480"/>
      <w:outlineLvl w:val="0"/>
    </w:pPr>
    <w:rPr>
      <w:rFonts w:eastAsia="MS Gothic"/>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qFormat/>
    <w:pPr>
      <w:spacing w:after="0" w:line="240" w:lineRule="auto"/>
    </w:pPr>
    <w:rPr>
      <w:rFonts w:ascii="Tahoma" w:hAnsi="Tahoma" w:cs="Tahoma"/>
      <w:sz w:val="16"/>
      <w:szCs w:val="16"/>
    </w:rPr>
  </w:style>
  <w:style w:type="paragraph" w:styleId="BodyText">
    <w:name w:val="Body Text"/>
    <w:basedOn w:val="Normal"/>
    <w:link w:val="BodyTextChar"/>
    <w:uiPriority w:val="99"/>
    <w:semiHidden/>
    <w:unhideWhenUsed/>
    <w:qFormat/>
    <w:pPr>
      <w:spacing w:after="120"/>
    </w:pPr>
  </w:style>
  <w:style w:type="paragraph" w:styleId="BodyTextIndent">
    <w:name w:val="Body Text Indent"/>
    <w:basedOn w:val="Normal"/>
    <w:link w:val="BodyTextIndentChar"/>
    <w:unhideWhenUsed/>
    <w:qFormat/>
    <w:pPr>
      <w:tabs>
        <w:tab w:val="left" w:pos="709"/>
        <w:tab w:val="left" w:pos="1418"/>
        <w:tab w:val="left" w:pos="2126"/>
        <w:tab w:val="left" w:pos="2835"/>
        <w:tab w:val="right" w:pos="9072"/>
      </w:tabs>
      <w:spacing w:after="120" w:line="240" w:lineRule="auto"/>
      <w:ind w:left="283"/>
    </w:pPr>
    <w:rPr>
      <w:rFonts w:ascii="Times New Roman" w:eastAsia="Times New Roman" w:hAnsi="Times New Roman" w:cs="Times New Roman"/>
      <w:sz w:val="20"/>
      <w:szCs w:val="20"/>
    </w:rPr>
  </w:style>
  <w:style w:type="paragraph" w:styleId="Caption">
    <w:name w:val="caption"/>
    <w:basedOn w:val="Normal"/>
    <w:next w:val="Normal"/>
    <w:semiHidden/>
    <w:unhideWhenUsed/>
    <w:qFormat/>
    <w:locked/>
    <w:pPr>
      <w:tabs>
        <w:tab w:val="left" w:pos="709"/>
        <w:tab w:val="left" w:pos="1418"/>
        <w:tab w:val="left" w:pos="2126"/>
        <w:tab w:val="left" w:pos="2835"/>
        <w:tab w:val="right" w:pos="9072"/>
      </w:tabs>
      <w:spacing w:after="0" w:line="240" w:lineRule="auto"/>
    </w:pPr>
    <w:rPr>
      <w:rFonts w:ascii="Times New Roman" w:eastAsia="Times New Roman" w:hAnsi="Times New Roman" w:cs="Times New Roman"/>
      <w:b/>
      <w:bCs/>
      <w:sz w:val="20"/>
      <w:szCs w:val="20"/>
      <w:lang w:eastAsia="en-US"/>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uiPriority w:val="20"/>
    <w:qFormat/>
    <w:rPr>
      <w:i/>
      <w:iCs/>
    </w:rPr>
  </w:style>
  <w:style w:type="paragraph" w:styleId="Footer">
    <w:name w:val="footer"/>
    <w:basedOn w:val="Normal"/>
    <w:link w:val="FooterChar"/>
    <w:uiPriority w:val="99"/>
    <w:qFormat/>
    <w:pPr>
      <w:tabs>
        <w:tab w:val="center" w:pos="4680"/>
        <w:tab w:val="right" w:pos="9360"/>
      </w:tabs>
    </w:pPr>
  </w:style>
  <w:style w:type="paragraph" w:styleId="Header">
    <w:name w:val="header"/>
    <w:basedOn w:val="Normal"/>
    <w:link w:val="HeaderChar"/>
    <w:uiPriority w:val="99"/>
    <w:qFormat/>
    <w:pPr>
      <w:tabs>
        <w:tab w:val="center" w:pos="4680"/>
        <w:tab w:val="right" w:pos="9360"/>
      </w:tabs>
      <w:spacing w:after="0" w:line="240" w:lineRule="auto"/>
    </w:p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pPr>
    <w:rPr>
      <w:rFonts w:ascii="Courier New" w:eastAsia="Times New Roman" w:hAnsi="Courier New" w:cs="Times New Roman"/>
      <w:sz w:val="20"/>
      <w:szCs w:val="20"/>
    </w:rPr>
  </w:style>
  <w:style w:type="character" w:styleId="Hyperlink">
    <w:name w:val="Hyperlink"/>
    <w:basedOn w:val="DefaultParagraphFont"/>
    <w:qFormat/>
    <w:rPr>
      <w:color w:val="0000FF"/>
      <w:u w:val="single"/>
    </w:rPr>
  </w:style>
  <w:style w:type="paragraph" w:styleId="NormalWeb">
    <w:name w:val="Normal (Web)"/>
    <w:basedOn w:val="Normal"/>
    <w:uiPriority w:val="99"/>
    <w:qFormat/>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Pr>
      <w:b/>
      <w:bCs/>
    </w:rPr>
  </w:style>
  <w:style w:type="table" w:styleId="TableGrid">
    <w:name w:val="Table Grid"/>
    <w:basedOn w:val="TableNormal"/>
    <w:uiPriority w:val="59"/>
    <w:qFormat/>
    <w:locked/>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9"/>
    <w:qFormat/>
    <w:locked/>
    <w:rPr>
      <w:rFonts w:ascii="Times New Roman" w:eastAsia="MS Gothic" w:hAnsi="Times New Roman" w:cs="Times New Roman"/>
      <w:b/>
      <w:bCs/>
      <w:color w:val="365F91"/>
      <w:sz w:val="28"/>
      <w:szCs w:val="28"/>
    </w:rPr>
  </w:style>
  <w:style w:type="paragraph" w:customStyle="1" w:styleId="rtecenter">
    <w:name w:val="rtecenter"/>
    <w:basedOn w:val="Normal"/>
    <w:uiPriority w:val="99"/>
    <w:qFormat/>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qFormat/>
  </w:style>
  <w:style w:type="character" w:customStyle="1" w:styleId="FooterChar">
    <w:name w:val="Footer Char"/>
    <w:basedOn w:val="DefaultParagraphFont"/>
    <w:link w:val="Footer"/>
    <w:uiPriority w:val="99"/>
    <w:qFormat/>
    <w:locked/>
    <w:rPr>
      <w:rFonts w:ascii="Calibri" w:eastAsia="MS Mincho" w:hAnsi="Calibri" w:cs="Calibri"/>
      <w:sz w:val="22"/>
      <w:szCs w:val="22"/>
      <w:lang w:eastAsia="ja-JP"/>
    </w:rPr>
  </w:style>
  <w:style w:type="character" w:customStyle="1" w:styleId="HeaderChar">
    <w:name w:val="Header Char"/>
    <w:basedOn w:val="DefaultParagraphFont"/>
    <w:link w:val="Header"/>
    <w:uiPriority w:val="99"/>
    <w:qFormat/>
    <w:locked/>
    <w:rPr>
      <w:rFonts w:ascii="Calibri" w:eastAsia="MS Mincho" w:hAnsi="Calibri" w:cs="Calibri"/>
      <w:sz w:val="22"/>
      <w:szCs w:val="22"/>
      <w:lang w:eastAsia="ja-JP"/>
    </w:rPr>
  </w:style>
  <w:style w:type="character" w:customStyle="1" w:styleId="BalloonTextChar">
    <w:name w:val="Balloon Text Char"/>
    <w:basedOn w:val="DefaultParagraphFont"/>
    <w:link w:val="BalloonText"/>
    <w:uiPriority w:val="99"/>
    <w:semiHidden/>
    <w:qFormat/>
    <w:locked/>
    <w:rPr>
      <w:rFonts w:ascii="Tahoma" w:eastAsia="MS Mincho" w:hAnsi="Tahoma" w:cs="Tahoma"/>
      <w:sz w:val="16"/>
      <w:szCs w:val="16"/>
      <w:lang w:eastAsia="ja-JP"/>
    </w:rPr>
  </w:style>
  <w:style w:type="paragraph" w:styleId="ListParagraph">
    <w:name w:val="List Paragraph"/>
    <w:basedOn w:val="Normal"/>
    <w:uiPriority w:val="34"/>
    <w:qFormat/>
    <w:pPr>
      <w:ind w:left="720"/>
    </w:pPr>
  </w:style>
  <w:style w:type="character" w:customStyle="1" w:styleId="UnresolvedMention1">
    <w:name w:val="Unresolved Mention1"/>
    <w:basedOn w:val="DefaultParagraphFont"/>
    <w:uiPriority w:val="99"/>
    <w:semiHidden/>
    <w:unhideWhenUsed/>
    <w:qFormat/>
    <w:rPr>
      <w:color w:val="808080"/>
      <w:shd w:val="clear" w:color="auto" w:fill="E6E6E6"/>
    </w:rPr>
  </w:style>
  <w:style w:type="character" w:customStyle="1" w:styleId="CommentTextChar">
    <w:name w:val="Comment Text Char"/>
    <w:basedOn w:val="DefaultParagraphFont"/>
    <w:link w:val="CommentText"/>
    <w:uiPriority w:val="99"/>
    <w:semiHidden/>
    <w:qFormat/>
    <w:rPr>
      <w:rFonts w:ascii="Calibri" w:hAnsi="Calibri" w:cs="Calibri"/>
    </w:rPr>
  </w:style>
  <w:style w:type="character" w:customStyle="1" w:styleId="CommentSubjectChar">
    <w:name w:val="Comment Subject Char"/>
    <w:basedOn w:val="CommentTextChar"/>
    <w:link w:val="CommentSubject"/>
    <w:uiPriority w:val="99"/>
    <w:semiHidden/>
    <w:qFormat/>
    <w:rPr>
      <w:rFonts w:ascii="Calibri" w:hAnsi="Calibri" w:cs="Calibri"/>
      <w:b/>
      <w:bCs/>
    </w:rPr>
  </w:style>
  <w:style w:type="character" w:customStyle="1" w:styleId="HTMLPreformattedChar">
    <w:name w:val="HTML Preformatted Char"/>
    <w:basedOn w:val="DefaultParagraphFont"/>
    <w:link w:val="HTMLPreformatted"/>
    <w:uiPriority w:val="99"/>
    <w:qFormat/>
    <w:rPr>
      <w:rFonts w:ascii="Courier New" w:eastAsia="Times New Roman" w:hAnsi="Courier New"/>
    </w:rPr>
  </w:style>
  <w:style w:type="character" w:customStyle="1" w:styleId="BodyTextIndentChar">
    <w:name w:val="Body Text Indent Char"/>
    <w:basedOn w:val="DefaultParagraphFont"/>
    <w:link w:val="BodyTextIndent"/>
    <w:qFormat/>
    <w:rPr>
      <w:rFonts w:eastAsia="Times New Roman"/>
    </w:rPr>
  </w:style>
  <w:style w:type="character" w:customStyle="1" w:styleId="UnresolvedMention2">
    <w:name w:val="Unresolved Mention2"/>
    <w:basedOn w:val="DefaultParagraphFont"/>
    <w:uiPriority w:val="99"/>
    <w:semiHidden/>
    <w:unhideWhenUsed/>
    <w:qFormat/>
    <w:rPr>
      <w:color w:val="605E5C"/>
      <w:shd w:val="clear" w:color="auto" w:fill="E1DFDD"/>
    </w:rPr>
  </w:style>
  <w:style w:type="character" w:customStyle="1" w:styleId="BodyTextChar">
    <w:name w:val="Body Text Char"/>
    <w:basedOn w:val="DefaultParagraphFont"/>
    <w:link w:val="BodyText"/>
    <w:uiPriority w:val="99"/>
    <w:semiHidden/>
    <w:qFormat/>
    <w:rPr>
      <w:rFonts w:ascii="Calibri" w:hAnsi="Calibri" w:cs="Calibri"/>
      <w:sz w:val="22"/>
      <w:szCs w:val="22"/>
    </w:rPr>
  </w:style>
  <w:style w:type="character" w:customStyle="1" w:styleId="UnresolvedMention3">
    <w:name w:val="Unresolved Mention3"/>
    <w:basedOn w:val="DefaultParagraphFont"/>
    <w:uiPriority w:val="99"/>
    <w:semiHidden/>
    <w:unhideWhenUsed/>
    <w:qFormat/>
    <w:rPr>
      <w:color w:val="605E5C"/>
      <w:shd w:val="clear" w:color="auto" w:fill="E1DFDD"/>
    </w:rPr>
  </w:style>
  <w:style w:type="character" w:customStyle="1" w:styleId="normal1">
    <w:name w:val="normal1"/>
    <w:qFormat/>
    <w:rPr>
      <w:rFonts w:ascii="Arial" w:hAnsi="Arial" w:cs="Arial"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06852-40E8-4FD9-9D48-B59CF7539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1456</TotalTime>
  <Pages>4</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CỘNG HÒA XÃ HỘI CHỦ NGHĨA VIỆT NAM</vt:lpstr>
    </vt:vector>
  </TitlesOfParts>
  <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CỘNG HÒA XÃ HỘI CHỦ NGHĨA VIỆT NAM</dc:title>
  <dc:creator>ANH TUAN</dc:creator>
  <cp:lastModifiedBy>Trang Pham</cp:lastModifiedBy>
  <cp:revision>128</cp:revision>
  <cp:lastPrinted>2021-02-17T11:00:00Z</cp:lastPrinted>
  <dcterms:created xsi:type="dcterms:W3CDTF">2019-11-09T07:42:00Z</dcterms:created>
  <dcterms:modified xsi:type="dcterms:W3CDTF">2023-05-16T04:36:00Z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16A244A2A7FA4150B7A6DBD56E6ABB55</vt:lpwstr>
  </property>
</Properties>
</file>